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296F5" w14:textId="77777777" w:rsidR="004A1367" w:rsidRPr="008D622D" w:rsidRDefault="009C4800" w:rsidP="008D622D">
      <w:pPr>
        <w:pStyle w:val="Titolo1"/>
        <w:numPr>
          <w:ilvl w:val="0"/>
          <w:numId w:val="0"/>
        </w:numPr>
        <w:spacing w:after="0" w:line="300" w:lineRule="atLeast"/>
        <w:ind w:left="432"/>
        <w:jc w:val="both"/>
        <w:rPr>
          <w:rFonts w:asciiTheme="majorHAnsi" w:hAnsiTheme="majorHAnsi" w:cstheme="majorHAnsi"/>
          <w:color w:val="auto"/>
          <w:sz w:val="22"/>
          <w:szCs w:val="22"/>
        </w:rPr>
      </w:pPr>
      <w:bookmarkStart w:id="0" w:name="_Toc476037145"/>
      <w:bookmarkStart w:id="1" w:name="_Toc479855409"/>
      <w:bookmarkStart w:id="2" w:name="_Toc507604992"/>
      <w:bookmarkStart w:id="3" w:name="_Toc507669260"/>
      <w:bookmarkStart w:id="4" w:name="_Toc507669781"/>
      <w:bookmarkStart w:id="5" w:name="_Toc508361301"/>
      <w:bookmarkStart w:id="6" w:name="_Toc508611719"/>
      <w:bookmarkStart w:id="7" w:name="_Toc509914630"/>
      <w:bookmarkStart w:id="8" w:name="_Toc518291018"/>
      <w:bookmarkStart w:id="9" w:name="_Toc520719476"/>
      <w:bookmarkStart w:id="10" w:name="_Toc520720480"/>
      <w:r w:rsidRPr="008D622D">
        <w:rPr>
          <w:rFonts w:asciiTheme="majorHAnsi" w:hAnsiTheme="majorHAnsi" w:cstheme="majorHAnsi"/>
          <w:noProof/>
          <w:color w:val="auto"/>
          <w:sz w:val="22"/>
          <w:szCs w:val="22"/>
        </w:rPr>
        <w:drawing>
          <wp:anchor distT="0" distB="0" distL="114300" distR="114300" simplePos="0" relativeHeight="251658240" behindDoc="1" locked="0" layoutInCell="1" allowOverlap="1" wp14:anchorId="0E82FDFC" wp14:editId="6C247287">
            <wp:simplePos x="0" y="0"/>
            <wp:positionH relativeFrom="page">
              <wp:align>left</wp:align>
            </wp:positionH>
            <wp:positionV relativeFrom="paragraph">
              <wp:posOffset>-1514475</wp:posOffset>
            </wp:positionV>
            <wp:extent cx="7578725" cy="10723880"/>
            <wp:effectExtent l="0" t="0" r="3175" b="1270"/>
            <wp:wrapNone/>
            <wp:docPr id="2" name="Immagine 2" descr="Copertina_FSE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ertina_FSE_A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10723880"/>
                    </a:xfrm>
                    <a:prstGeom prst="rect">
                      <a:avLst/>
                    </a:prstGeom>
                    <a:noFill/>
                  </pic:spPr>
                </pic:pic>
              </a:graphicData>
            </a:graphic>
          </wp:anchor>
        </w:drawing>
      </w:r>
      <w:bookmarkEnd w:id="0"/>
      <w:bookmarkEnd w:id="1"/>
      <w:bookmarkEnd w:id="2"/>
      <w:bookmarkEnd w:id="3"/>
      <w:bookmarkEnd w:id="4"/>
      <w:bookmarkEnd w:id="5"/>
      <w:bookmarkEnd w:id="6"/>
      <w:bookmarkEnd w:id="7"/>
      <w:bookmarkEnd w:id="8"/>
      <w:bookmarkEnd w:id="9"/>
      <w:bookmarkEnd w:id="10"/>
    </w:p>
    <w:p w14:paraId="3955FD16" w14:textId="77777777" w:rsidR="007A7E06" w:rsidRPr="008D622D" w:rsidRDefault="007A7E06" w:rsidP="008D622D">
      <w:pPr>
        <w:spacing w:line="300" w:lineRule="atLeast"/>
        <w:ind w:left="432"/>
        <w:jc w:val="both"/>
        <w:rPr>
          <w:rFonts w:asciiTheme="majorHAnsi" w:hAnsiTheme="majorHAnsi" w:cstheme="majorHAnsi"/>
          <w:sz w:val="22"/>
          <w:szCs w:val="22"/>
        </w:rPr>
      </w:pPr>
    </w:p>
    <w:p w14:paraId="32DB04CB" w14:textId="77777777" w:rsidR="007A7E06" w:rsidRPr="008D622D" w:rsidRDefault="007A7E06" w:rsidP="008D622D">
      <w:pPr>
        <w:spacing w:line="300" w:lineRule="atLeast"/>
        <w:ind w:left="432"/>
        <w:jc w:val="both"/>
        <w:rPr>
          <w:rFonts w:asciiTheme="majorHAnsi" w:hAnsiTheme="majorHAnsi" w:cstheme="majorHAnsi"/>
          <w:sz w:val="22"/>
          <w:szCs w:val="22"/>
        </w:rPr>
      </w:pPr>
    </w:p>
    <w:p w14:paraId="1753A462"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7ED605C2"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73A7F296"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0D12624D"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1551D68D"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7FA0A9FF"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51A6A67A"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014D867E"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162D4008"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60FE257B"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10F0DC54"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03414F3F" w14:textId="77777777" w:rsidR="009C4800" w:rsidRPr="008D622D" w:rsidRDefault="009C4800" w:rsidP="008D622D">
      <w:pPr>
        <w:spacing w:line="300" w:lineRule="atLeast"/>
        <w:ind w:left="432"/>
        <w:jc w:val="both"/>
        <w:rPr>
          <w:rFonts w:asciiTheme="majorHAnsi" w:hAnsiTheme="majorHAnsi" w:cstheme="majorHAnsi"/>
          <w:sz w:val="22"/>
          <w:szCs w:val="22"/>
        </w:rPr>
      </w:pPr>
    </w:p>
    <w:p w14:paraId="7B89D75C" w14:textId="77777777" w:rsidR="00F26C2A" w:rsidRPr="008D622D" w:rsidRDefault="00A14CE6" w:rsidP="005E0984">
      <w:pPr>
        <w:pStyle w:val="Style3"/>
        <w:widowControl/>
        <w:spacing w:line="300" w:lineRule="atLeast"/>
        <w:ind w:left="432"/>
        <w:jc w:val="center"/>
        <w:rPr>
          <w:rStyle w:val="FontStyle31"/>
          <w:rFonts w:asciiTheme="majorHAnsi" w:hAnsiTheme="majorHAnsi" w:cstheme="majorHAnsi"/>
          <w:b/>
          <w:sz w:val="22"/>
          <w:szCs w:val="22"/>
        </w:rPr>
      </w:pPr>
      <w:r w:rsidRPr="008D622D">
        <w:rPr>
          <w:rStyle w:val="FontStyle31"/>
          <w:rFonts w:asciiTheme="majorHAnsi" w:hAnsiTheme="majorHAnsi" w:cstheme="majorHAnsi"/>
          <w:b/>
          <w:sz w:val="22"/>
          <w:szCs w:val="22"/>
        </w:rPr>
        <w:t>POLITICA</w:t>
      </w:r>
      <w:r w:rsidR="001E4869">
        <w:rPr>
          <w:rStyle w:val="FontStyle31"/>
          <w:rFonts w:asciiTheme="majorHAnsi" w:hAnsiTheme="majorHAnsi" w:cstheme="majorHAnsi"/>
          <w:b/>
          <w:sz w:val="22"/>
          <w:szCs w:val="22"/>
        </w:rPr>
        <w:t xml:space="preserve"> E PROCEDURA</w:t>
      </w:r>
      <w:r w:rsidRPr="008D622D">
        <w:rPr>
          <w:rStyle w:val="FontStyle31"/>
          <w:rFonts w:asciiTheme="majorHAnsi" w:hAnsiTheme="majorHAnsi" w:cstheme="majorHAnsi"/>
          <w:b/>
          <w:sz w:val="22"/>
          <w:szCs w:val="22"/>
        </w:rPr>
        <w:t xml:space="preserve"> ANTIFRODE</w:t>
      </w:r>
    </w:p>
    <w:p w14:paraId="7217DC75" w14:textId="77777777" w:rsidR="007A7E06" w:rsidRPr="008D622D" w:rsidRDefault="007A7E06" w:rsidP="005E0984">
      <w:pPr>
        <w:tabs>
          <w:tab w:val="left" w:pos="1365"/>
        </w:tabs>
        <w:spacing w:line="300" w:lineRule="atLeast"/>
        <w:ind w:left="432"/>
        <w:jc w:val="center"/>
        <w:rPr>
          <w:rFonts w:asciiTheme="majorHAnsi" w:hAnsiTheme="majorHAnsi" w:cstheme="majorHAnsi"/>
          <w:b/>
          <w:bCs/>
          <w:sz w:val="22"/>
          <w:szCs w:val="22"/>
        </w:rPr>
      </w:pPr>
    </w:p>
    <w:p w14:paraId="187164F9" w14:textId="77777777" w:rsidR="007A7E06" w:rsidRPr="008D622D" w:rsidRDefault="007A7E06" w:rsidP="005E0984">
      <w:pPr>
        <w:spacing w:line="300" w:lineRule="atLeast"/>
        <w:ind w:left="432"/>
        <w:jc w:val="center"/>
        <w:rPr>
          <w:rFonts w:asciiTheme="majorHAnsi" w:hAnsiTheme="majorHAnsi" w:cstheme="majorHAnsi"/>
          <w:b/>
          <w:bCs/>
          <w:sz w:val="22"/>
          <w:szCs w:val="22"/>
        </w:rPr>
      </w:pPr>
      <w:r w:rsidRPr="008D622D">
        <w:rPr>
          <w:rFonts w:asciiTheme="majorHAnsi" w:hAnsiTheme="majorHAnsi" w:cstheme="majorHAnsi"/>
          <w:b/>
          <w:bCs/>
          <w:sz w:val="22"/>
          <w:szCs w:val="22"/>
        </w:rPr>
        <w:t>Dipartimento Programmazione e Finanze</w:t>
      </w:r>
    </w:p>
    <w:p w14:paraId="513B70A9" w14:textId="77777777" w:rsidR="007A7E06" w:rsidRPr="008D622D" w:rsidRDefault="007A7E06" w:rsidP="005E0984">
      <w:pPr>
        <w:spacing w:line="300" w:lineRule="atLeast"/>
        <w:ind w:left="432"/>
        <w:jc w:val="center"/>
        <w:rPr>
          <w:rFonts w:asciiTheme="majorHAnsi" w:hAnsiTheme="majorHAnsi" w:cstheme="majorHAnsi"/>
          <w:b/>
          <w:bCs/>
          <w:sz w:val="22"/>
          <w:szCs w:val="22"/>
        </w:rPr>
      </w:pPr>
    </w:p>
    <w:p w14:paraId="705DD2D1" w14:textId="77777777" w:rsidR="007A7E06" w:rsidRPr="008D622D" w:rsidRDefault="007A7E06" w:rsidP="005E0984">
      <w:pPr>
        <w:spacing w:line="300" w:lineRule="atLeast"/>
        <w:ind w:left="432"/>
        <w:jc w:val="center"/>
        <w:rPr>
          <w:rFonts w:asciiTheme="majorHAnsi" w:hAnsiTheme="majorHAnsi" w:cstheme="majorHAnsi"/>
          <w:b/>
          <w:bCs/>
          <w:sz w:val="22"/>
          <w:szCs w:val="22"/>
        </w:rPr>
      </w:pPr>
    </w:p>
    <w:p w14:paraId="5A6D8A72" w14:textId="77777777" w:rsidR="007A7E06" w:rsidRPr="008D622D" w:rsidRDefault="007A7E06" w:rsidP="005E0984">
      <w:pPr>
        <w:spacing w:line="300" w:lineRule="atLeast"/>
        <w:ind w:left="432"/>
        <w:jc w:val="center"/>
        <w:rPr>
          <w:rFonts w:asciiTheme="majorHAnsi" w:hAnsiTheme="majorHAnsi" w:cstheme="majorHAnsi"/>
          <w:b/>
          <w:bCs/>
          <w:sz w:val="22"/>
          <w:szCs w:val="22"/>
        </w:rPr>
      </w:pPr>
      <w:r w:rsidRPr="008D622D">
        <w:rPr>
          <w:rFonts w:asciiTheme="majorHAnsi" w:hAnsiTheme="majorHAnsi" w:cstheme="majorHAnsi"/>
          <w:b/>
          <w:bCs/>
          <w:sz w:val="22"/>
          <w:szCs w:val="22"/>
        </w:rPr>
        <w:t>Programma Operativo Fondo Sociale Europeo 2014-2020 - Regione Basilicata per il sostegno del Fondo sociale europeo nell'ambito dell'obiettivo "Investimenti a favore della crescita e dell'occupazione</w:t>
      </w:r>
    </w:p>
    <w:p w14:paraId="37650E42" w14:textId="77777777" w:rsidR="007A7E06" w:rsidRPr="008D622D" w:rsidRDefault="007A7E06" w:rsidP="005E0984">
      <w:pPr>
        <w:spacing w:line="300" w:lineRule="atLeast"/>
        <w:ind w:left="432"/>
        <w:jc w:val="center"/>
        <w:rPr>
          <w:rFonts w:asciiTheme="majorHAnsi" w:hAnsiTheme="majorHAnsi" w:cstheme="majorHAnsi"/>
          <w:b/>
          <w:sz w:val="22"/>
          <w:szCs w:val="22"/>
        </w:rPr>
      </w:pPr>
      <w:r w:rsidRPr="008D622D">
        <w:rPr>
          <w:rFonts w:asciiTheme="majorHAnsi" w:hAnsiTheme="majorHAnsi" w:cstheme="majorHAnsi"/>
          <w:b/>
          <w:bCs/>
          <w:sz w:val="22"/>
          <w:szCs w:val="22"/>
        </w:rPr>
        <w:t>CCI 2014IT05SFOP016</w:t>
      </w:r>
    </w:p>
    <w:p w14:paraId="3AE0C175" w14:textId="17F4A24D" w:rsidR="007A7E06" w:rsidRPr="008D622D" w:rsidDel="005A2F86" w:rsidRDefault="005A2F86" w:rsidP="005E0984">
      <w:pPr>
        <w:spacing w:line="300" w:lineRule="atLeast"/>
        <w:ind w:left="432"/>
        <w:jc w:val="center"/>
        <w:rPr>
          <w:del w:id="11" w:author="Silvana Possidente" w:date="2021-09-14T10:42:00Z"/>
          <w:rFonts w:asciiTheme="majorHAnsi" w:hAnsiTheme="majorHAnsi" w:cstheme="majorHAnsi"/>
          <w:sz w:val="22"/>
          <w:szCs w:val="22"/>
        </w:rPr>
      </w:pPr>
      <w:ins w:id="12" w:author="Silvana Possidente" w:date="2021-09-14T10:42:00Z">
        <w:r>
          <w:t xml:space="preserve">          </w:t>
        </w:r>
        <w:r w:rsidRPr="007204CA">
          <w:t>Decisione di esecuzione della Commissio</w:t>
        </w:r>
        <w:r>
          <w:t xml:space="preserve">ne dell’11.11.2020 </w:t>
        </w:r>
        <w:proofErr w:type="gramStart"/>
        <w:r>
          <w:t>C(</w:t>
        </w:r>
        <w:proofErr w:type="gramEnd"/>
        <w:r>
          <w:t>2020) 7906</w:t>
        </w:r>
      </w:ins>
      <w:del w:id="13" w:author="Silvana Possidente" w:date="2021-09-14T10:42:00Z">
        <w:r w:rsidR="007A7E06" w:rsidRPr="008D622D" w:rsidDel="005A2F86">
          <w:rPr>
            <w:rFonts w:asciiTheme="majorHAnsi" w:hAnsiTheme="majorHAnsi" w:cstheme="majorHAnsi"/>
            <w:sz w:val="22"/>
            <w:szCs w:val="22"/>
          </w:rPr>
          <w:delText>Decisione della Commissione europea n.</w:delText>
        </w:r>
        <w:r w:rsidR="00BF6B99" w:rsidRPr="008D622D" w:rsidDel="005A2F86">
          <w:rPr>
            <w:rFonts w:asciiTheme="majorHAnsi" w:hAnsiTheme="majorHAnsi" w:cstheme="majorHAnsi"/>
            <w:sz w:val="22"/>
            <w:szCs w:val="22"/>
          </w:rPr>
          <w:delText xml:space="preserve"> </w:delText>
        </w:r>
        <w:r w:rsidR="00315A05" w:rsidRPr="008D622D" w:rsidDel="005A2F86">
          <w:rPr>
            <w:rFonts w:asciiTheme="majorHAnsi" w:hAnsiTheme="majorHAnsi" w:cstheme="majorHAnsi"/>
            <w:sz w:val="22"/>
            <w:szCs w:val="22"/>
          </w:rPr>
          <w:delText>C(2018) 2456 final del 18.4.2018</w:delText>
        </w:r>
      </w:del>
    </w:p>
    <w:p w14:paraId="5B6A8A48" w14:textId="72D8B1CA" w:rsidR="007A7E06" w:rsidRPr="008D622D" w:rsidDel="005A2F86" w:rsidRDefault="007A7E06" w:rsidP="005E0984">
      <w:pPr>
        <w:spacing w:line="300" w:lineRule="atLeast"/>
        <w:ind w:left="432"/>
        <w:jc w:val="center"/>
        <w:rPr>
          <w:del w:id="14" w:author="Silvana Possidente" w:date="2021-09-14T10:42:00Z"/>
          <w:rFonts w:asciiTheme="majorHAnsi" w:hAnsiTheme="majorHAnsi" w:cstheme="majorHAnsi"/>
          <w:b/>
          <w:sz w:val="22"/>
          <w:szCs w:val="22"/>
        </w:rPr>
      </w:pPr>
    </w:p>
    <w:p w14:paraId="2147D1C3"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5B46E501"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49CC35EC"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3A3D816A"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649AA1D0"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1B3E8E65"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49E96666"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1A0A2941"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12DD600F" w14:textId="77777777" w:rsidR="007A7E06" w:rsidRPr="008D622D" w:rsidRDefault="007A7E06" w:rsidP="008D622D">
      <w:pPr>
        <w:spacing w:line="300" w:lineRule="atLeast"/>
        <w:ind w:left="432"/>
        <w:jc w:val="both"/>
        <w:rPr>
          <w:rFonts w:asciiTheme="majorHAnsi" w:hAnsiTheme="majorHAnsi" w:cstheme="majorHAnsi"/>
          <w:b/>
          <w:bCs/>
          <w:sz w:val="22"/>
          <w:szCs w:val="22"/>
        </w:rPr>
      </w:pPr>
    </w:p>
    <w:p w14:paraId="51BAD0D4" w14:textId="06B704C8" w:rsidR="006E533A" w:rsidRPr="008D622D" w:rsidRDefault="00F26C2A" w:rsidP="008D622D">
      <w:pPr>
        <w:autoSpaceDE w:val="0"/>
        <w:autoSpaceDN w:val="0"/>
        <w:adjustRightInd w:val="0"/>
        <w:spacing w:line="300" w:lineRule="atLeast"/>
        <w:ind w:left="432"/>
        <w:jc w:val="both"/>
        <w:rPr>
          <w:rFonts w:asciiTheme="majorHAnsi" w:hAnsiTheme="majorHAnsi" w:cstheme="majorHAnsi"/>
          <w:b/>
          <w:bCs/>
          <w:i/>
          <w:sz w:val="22"/>
          <w:szCs w:val="22"/>
        </w:rPr>
      </w:pPr>
      <w:del w:id="15" w:author="Silvana Possidente" w:date="2021-09-14T10:42:00Z">
        <w:r w:rsidRPr="008D622D" w:rsidDel="005A2F86">
          <w:rPr>
            <w:rFonts w:asciiTheme="majorHAnsi" w:hAnsiTheme="majorHAnsi" w:cstheme="majorHAnsi"/>
            <w:b/>
            <w:bCs/>
            <w:i/>
            <w:sz w:val="22"/>
            <w:szCs w:val="22"/>
          </w:rPr>
          <w:delText>Luglio 2018</w:delText>
        </w:r>
      </w:del>
      <w:ins w:id="16" w:author="Silvana Possidente" w:date="2021-09-14T10:42:00Z">
        <w:r w:rsidR="005A2F86">
          <w:rPr>
            <w:rFonts w:asciiTheme="majorHAnsi" w:hAnsiTheme="majorHAnsi" w:cstheme="majorHAnsi"/>
            <w:b/>
            <w:bCs/>
            <w:i/>
            <w:sz w:val="22"/>
            <w:szCs w:val="22"/>
          </w:rPr>
          <w:t>Settembre 2021</w:t>
        </w:r>
      </w:ins>
    </w:p>
    <w:p w14:paraId="06EA2365" w14:textId="77777777" w:rsidR="009C4800" w:rsidRPr="008D622D" w:rsidRDefault="009C4800" w:rsidP="008D622D">
      <w:pPr>
        <w:spacing w:line="300" w:lineRule="atLeast"/>
        <w:ind w:left="432"/>
        <w:jc w:val="both"/>
        <w:rPr>
          <w:rFonts w:asciiTheme="majorHAnsi" w:hAnsiTheme="majorHAnsi" w:cstheme="majorHAnsi"/>
          <w:b/>
          <w:bCs/>
          <w:sz w:val="22"/>
          <w:szCs w:val="22"/>
        </w:rPr>
        <w:sectPr w:rsidR="009C4800" w:rsidRPr="008D622D" w:rsidSect="00BF6143">
          <w:footerReference w:type="default" r:id="rId9"/>
          <w:pgSz w:w="11900" w:h="16840"/>
          <w:pgMar w:top="1953" w:right="1127" w:bottom="1134" w:left="1134" w:header="708" w:footer="708" w:gutter="0"/>
          <w:cols w:space="708"/>
          <w:docGrid w:linePitch="360"/>
        </w:sectPr>
      </w:pPr>
    </w:p>
    <w:p w14:paraId="5F5C8D04" w14:textId="77777777" w:rsidR="00734BCE" w:rsidRPr="00734BCE" w:rsidRDefault="002167D1" w:rsidP="00734BCE">
      <w:pPr>
        <w:pStyle w:val="Sommario1"/>
        <w:rPr>
          <w:sz w:val="22"/>
          <w:szCs w:val="22"/>
        </w:rPr>
      </w:pPr>
      <w:r w:rsidRPr="00734BCE">
        <w:lastRenderedPageBreak/>
        <w:t>SOMMARIO</w:t>
      </w:r>
      <w:r w:rsidR="00E03CF7" w:rsidRPr="00734BCE">
        <w:rPr>
          <w:rFonts w:asciiTheme="majorHAnsi" w:hAnsiTheme="majorHAnsi" w:cstheme="majorHAnsi"/>
          <w:b/>
          <w:bCs/>
          <w:sz w:val="22"/>
          <w:szCs w:val="22"/>
        </w:rPr>
        <w:fldChar w:fldCharType="begin"/>
      </w:r>
      <w:r w:rsidR="00E03CF7" w:rsidRPr="00734BCE">
        <w:rPr>
          <w:rFonts w:asciiTheme="majorHAnsi" w:hAnsiTheme="majorHAnsi" w:cstheme="majorHAnsi"/>
          <w:b/>
          <w:bCs/>
          <w:sz w:val="22"/>
          <w:szCs w:val="22"/>
        </w:rPr>
        <w:instrText xml:space="preserve"> TOC \o "1-6" \h \z \u </w:instrText>
      </w:r>
      <w:r w:rsidR="00E03CF7" w:rsidRPr="00734BCE">
        <w:rPr>
          <w:rFonts w:asciiTheme="majorHAnsi" w:hAnsiTheme="majorHAnsi" w:cstheme="majorHAnsi"/>
          <w:b/>
          <w:bCs/>
          <w:sz w:val="22"/>
          <w:szCs w:val="22"/>
        </w:rPr>
        <w:fldChar w:fldCharType="separate"/>
      </w:r>
      <w:hyperlink w:anchor="_Toc520720480" w:history="1">
        <w:r w:rsidR="00734BCE" w:rsidRPr="00734BCE">
          <w:rPr>
            <w:webHidden/>
          </w:rPr>
          <w:tab/>
        </w:r>
        <w:r w:rsidR="00734BCE" w:rsidRPr="00734BCE">
          <w:rPr>
            <w:webHidden/>
          </w:rPr>
          <w:fldChar w:fldCharType="begin"/>
        </w:r>
        <w:r w:rsidR="00734BCE" w:rsidRPr="00734BCE">
          <w:rPr>
            <w:webHidden/>
          </w:rPr>
          <w:instrText xml:space="preserve"> PAGEREF _Toc520720480 \h </w:instrText>
        </w:r>
        <w:r w:rsidR="00734BCE" w:rsidRPr="00734BCE">
          <w:rPr>
            <w:webHidden/>
          </w:rPr>
        </w:r>
        <w:r w:rsidR="00734BCE" w:rsidRPr="00734BCE">
          <w:rPr>
            <w:webHidden/>
          </w:rPr>
          <w:fldChar w:fldCharType="separate"/>
        </w:r>
        <w:r w:rsidR="00734BCE">
          <w:rPr>
            <w:webHidden/>
          </w:rPr>
          <w:t>1</w:t>
        </w:r>
        <w:r w:rsidR="00734BCE" w:rsidRPr="00734BCE">
          <w:rPr>
            <w:webHidden/>
          </w:rPr>
          <w:fldChar w:fldCharType="end"/>
        </w:r>
      </w:hyperlink>
    </w:p>
    <w:p w14:paraId="7C9ABC8C" w14:textId="77777777" w:rsidR="00734BCE" w:rsidRPr="00734BCE" w:rsidRDefault="00CA4AA3" w:rsidP="00734BCE">
      <w:pPr>
        <w:pStyle w:val="Sommario1"/>
        <w:rPr>
          <w:sz w:val="22"/>
          <w:szCs w:val="22"/>
        </w:rPr>
      </w:pPr>
      <w:hyperlink w:anchor="_Toc520720481" w:history="1">
        <w:r w:rsidR="00734BCE" w:rsidRPr="00734BCE">
          <w:rPr>
            <w:rStyle w:val="Collegamentoipertestuale"/>
            <w:rFonts w:asciiTheme="majorHAnsi" w:hAnsiTheme="majorHAnsi" w:cstheme="majorHAnsi"/>
            <w:b/>
            <w:bCs/>
            <w:color w:val="000000" w:themeColor="text1"/>
          </w:rPr>
          <w:t>1</w:t>
        </w:r>
        <w:r w:rsidR="00734BCE" w:rsidRPr="00734BCE">
          <w:rPr>
            <w:sz w:val="22"/>
            <w:szCs w:val="22"/>
          </w:rPr>
          <w:tab/>
        </w:r>
        <w:r w:rsidR="00734BCE" w:rsidRPr="00734BCE">
          <w:rPr>
            <w:rStyle w:val="Collegamentoipertestuale"/>
            <w:rFonts w:asciiTheme="majorHAnsi" w:hAnsiTheme="majorHAnsi" w:cstheme="majorHAnsi"/>
            <w:b/>
            <w:color w:val="000000" w:themeColor="text1"/>
          </w:rPr>
          <w:t>PRINCIPALI MODIFICHE</w:t>
        </w:r>
        <w:r w:rsidR="00734BCE" w:rsidRPr="00734BCE">
          <w:rPr>
            <w:webHidden/>
          </w:rPr>
          <w:tab/>
        </w:r>
        <w:r w:rsidR="00734BCE" w:rsidRPr="00734BCE">
          <w:rPr>
            <w:webHidden/>
          </w:rPr>
          <w:fldChar w:fldCharType="begin"/>
        </w:r>
        <w:r w:rsidR="00734BCE" w:rsidRPr="00734BCE">
          <w:rPr>
            <w:webHidden/>
          </w:rPr>
          <w:instrText xml:space="preserve"> PAGEREF _Toc520720481 \h </w:instrText>
        </w:r>
        <w:r w:rsidR="00734BCE" w:rsidRPr="00734BCE">
          <w:rPr>
            <w:webHidden/>
          </w:rPr>
        </w:r>
        <w:r w:rsidR="00734BCE" w:rsidRPr="00734BCE">
          <w:rPr>
            <w:webHidden/>
          </w:rPr>
          <w:fldChar w:fldCharType="separate"/>
        </w:r>
        <w:r w:rsidR="00734BCE">
          <w:rPr>
            <w:webHidden/>
          </w:rPr>
          <w:t>3</w:t>
        </w:r>
        <w:r w:rsidR="00734BCE" w:rsidRPr="00734BCE">
          <w:rPr>
            <w:webHidden/>
          </w:rPr>
          <w:fldChar w:fldCharType="end"/>
        </w:r>
      </w:hyperlink>
    </w:p>
    <w:p w14:paraId="57404EDA" w14:textId="77777777" w:rsidR="00734BCE" w:rsidRPr="00734BCE" w:rsidRDefault="00CA4AA3" w:rsidP="00734BCE">
      <w:pPr>
        <w:pStyle w:val="Sommario1"/>
        <w:rPr>
          <w:sz w:val="22"/>
          <w:szCs w:val="22"/>
        </w:rPr>
      </w:pPr>
      <w:hyperlink w:anchor="_Toc520720482" w:history="1">
        <w:r w:rsidR="00734BCE" w:rsidRPr="00734BCE">
          <w:rPr>
            <w:rStyle w:val="Collegamentoipertestuale"/>
            <w:rFonts w:asciiTheme="majorHAnsi" w:hAnsiTheme="majorHAnsi" w:cstheme="majorHAnsi"/>
            <w:b/>
            <w:bCs/>
            <w:color w:val="000000" w:themeColor="text1"/>
          </w:rPr>
          <w:t>2</w:t>
        </w:r>
        <w:r w:rsidR="00734BCE" w:rsidRPr="00734BCE">
          <w:rPr>
            <w:sz w:val="22"/>
            <w:szCs w:val="22"/>
          </w:rPr>
          <w:tab/>
        </w:r>
        <w:r w:rsidR="00734BCE" w:rsidRPr="00734BCE">
          <w:rPr>
            <w:rStyle w:val="Collegamentoipertestuale"/>
            <w:rFonts w:asciiTheme="majorHAnsi" w:hAnsiTheme="majorHAnsi" w:cstheme="majorHAnsi"/>
            <w:b/>
            <w:color w:val="000000" w:themeColor="text1"/>
          </w:rPr>
          <w:t>SCOPO DEL DOCUMENTO</w:t>
        </w:r>
        <w:r w:rsidR="00734BCE" w:rsidRPr="00734BCE">
          <w:rPr>
            <w:webHidden/>
          </w:rPr>
          <w:tab/>
        </w:r>
        <w:r w:rsidR="00734BCE" w:rsidRPr="00734BCE">
          <w:rPr>
            <w:webHidden/>
          </w:rPr>
          <w:fldChar w:fldCharType="begin"/>
        </w:r>
        <w:r w:rsidR="00734BCE" w:rsidRPr="00734BCE">
          <w:rPr>
            <w:webHidden/>
          </w:rPr>
          <w:instrText xml:space="preserve"> PAGEREF _Toc520720482 \h </w:instrText>
        </w:r>
        <w:r w:rsidR="00734BCE" w:rsidRPr="00734BCE">
          <w:rPr>
            <w:webHidden/>
          </w:rPr>
        </w:r>
        <w:r w:rsidR="00734BCE" w:rsidRPr="00734BCE">
          <w:rPr>
            <w:webHidden/>
          </w:rPr>
          <w:fldChar w:fldCharType="separate"/>
        </w:r>
        <w:r w:rsidR="00734BCE">
          <w:rPr>
            <w:webHidden/>
          </w:rPr>
          <w:t>4</w:t>
        </w:r>
        <w:r w:rsidR="00734BCE" w:rsidRPr="00734BCE">
          <w:rPr>
            <w:webHidden/>
          </w:rPr>
          <w:fldChar w:fldCharType="end"/>
        </w:r>
      </w:hyperlink>
    </w:p>
    <w:p w14:paraId="591DF51C" w14:textId="77777777" w:rsidR="00734BCE" w:rsidRPr="00734BCE" w:rsidRDefault="00CA4AA3" w:rsidP="00734BCE">
      <w:pPr>
        <w:pStyle w:val="Sommario1"/>
        <w:rPr>
          <w:sz w:val="22"/>
          <w:szCs w:val="22"/>
        </w:rPr>
      </w:pPr>
      <w:hyperlink w:anchor="_Toc520720483" w:history="1">
        <w:r w:rsidR="00734BCE" w:rsidRPr="00734BCE">
          <w:rPr>
            <w:rStyle w:val="Collegamentoipertestuale"/>
            <w:rFonts w:asciiTheme="majorHAnsi" w:hAnsiTheme="majorHAnsi" w:cstheme="majorHAnsi"/>
            <w:b/>
            <w:color w:val="000000" w:themeColor="text1"/>
          </w:rPr>
          <w:t>3</w:t>
        </w:r>
        <w:r w:rsidR="00734BCE" w:rsidRPr="00734BCE">
          <w:rPr>
            <w:sz w:val="22"/>
            <w:szCs w:val="22"/>
          </w:rPr>
          <w:tab/>
        </w:r>
        <w:r w:rsidR="00734BCE" w:rsidRPr="00734BCE">
          <w:rPr>
            <w:rStyle w:val="Collegamentoipertestuale"/>
            <w:rFonts w:asciiTheme="majorHAnsi" w:hAnsiTheme="majorHAnsi" w:cstheme="majorHAnsi"/>
            <w:b/>
            <w:color w:val="000000" w:themeColor="text1"/>
          </w:rPr>
          <w:t>POLITICA ANTIFRODE – MISURE DI PREVENZIONE</w:t>
        </w:r>
        <w:r w:rsidR="00734BCE" w:rsidRPr="00734BCE">
          <w:rPr>
            <w:webHidden/>
          </w:rPr>
          <w:tab/>
        </w:r>
        <w:r w:rsidR="00734BCE" w:rsidRPr="00734BCE">
          <w:rPr>
            <w:webHidden/>
          </w:rPr>
          <w:fldChar w:fldCharType="begin"/>
        </w:r>
        <w:r w:rsidR="00734BCE" w:rsidRPr="00734BCE">
          <w:rPr>
            <w:webHidden/>
          </w:rPr>
          <w:instrText xml:space="preserve"> PAGEREF _Toc520720483 \h </w:instrText>
        </w:r>
        <w:r w:rsidR="00734BCE" w:rsidRPr="00734BCE">
          <w:rPr>
            <w:webHidden/>
          </w:rPr>
        </w:r>
        <w:r w:rsidR="00734BCE" w:rsidRPr="00734BCE">
          <w:rPr>
            <w:webHidden/>
          </w:rPr>
          <w:fldChar w:fldCharType="separate"/>
        </w:r>
        <w:r w:rsidR="00734BCE">
          <w:rPr>
            <w:webHidden/>
          </w:rPr>
          <w:t>4</w:t>
        </w:r>
        <w:r w:rsidR="00734BCE" w:rsidRPr="00734BCE">
          <w:rPr>
            <w:webHidden/>
          </w:rPr>
          <w:fldChar w:fldCharType="end"/>
        </w:r>
      </w:hyperlink>
    </w:p>
    <w:p w14:paraId="6D510CEF" w14:textId="77777777" w:rsidR="00734BCE" w:rsidRPr="00734BCE" w:rsidRDefault="00CA4AA3" w:rsidP="00734BCE">
      <w:pPr>
        <w:pStyle w:val="Sommario2"/>
        <w:rPr>
          <w:noProof/>
          <w:sz w:val="22"/>
          <w:szCs w:val="22"/>
        </w:rPr>
      </w:pPr>
      <w:hyperlink w:anchor="_Toc520720484" w:history="1">
        <w:r w:rsidR="00734BCE" w:rsidRPr="00734BCE">
          <w:rPr>
            <w:rStyle w:val="Collegamentoipertestuale"/>
            <w:rFonts w:cstheme="majorHAnsi"/>
            <w:noProof/>
            <w:color w:val="000000" w:themeColor="text1"/>
          </w:rPr>
          <w:t>3.1</w:t>
        </w:r>
        <w:r w:rsidR="00734BCE" w:rsidRPr="00734BCE">
          <w:rPr>
            <w:noProof/>
            <w:sz w:val="22"/>
            <w:szCs w:val="22"/>
          </w:rPr>
          <w:tab/>
        </w:r>
        <w:r w:rsidR="00734BCE" w:rsidRPr="00734BCE">
          <w:rPr>
            <w:rStyle w:val="Collegamentoipertestuale"/>
            <w:rFonts w:cstheme="majorHAnsi"/>
            <w:noProof/>
            <w:color w:val="000000" w:themeColor="text1"/>
          </w:rPr>
          <w:t>INTRODUZIONE</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_Toc520720484 \h </w:instrText>
        </w:r>
        <w:r w:rsidR="00734BCE" w:rsidRPr="00734BCE">
          <w:rPr>
            <w:noProof/>
            <w:webHidden/>
          </w:rPr>
        </w:r>
        <w:r w:rsidR="00734BCE" w:rsidRPr="00734BCE">
          <w:rPr>
            <w:noProof/>
            <w:webHidden/>
          </w:rPr>
          <w:fldChar w:fldCharType="separate"/>
        </w:r>
        <w:r w:rsidR="00734BCE">
          <w:rPr>
            <w:noProof/>
            <w:webHidden/>
          </w:rPr>
          <w:t>4</w:t>
        </w:r>
        <w:r w:rsidR="00734BCE" w:rsidRPr="00734BCE">
          <w:rPr>
            <w:noProof/>
            <w:webHidden/>
          </w:rPr>
          <w:fldChar w:fldCharType="end"/>
        </w:r>
      </w:hyperlink>
    </w:p>
    <w:p w14:paraId="596A1DE4" w14:textId="77777777" w:rsidR="00734BCE" w:rsidRPr="00734BCE" w:rsidRDefault="00CA4AA3" w:rsidP="00734BCE">
      <w:pPr>
        <w:pStyle w:val="Sommario2"/>
        <w:rPr>
          <w:noProof/>
          <w:sz w:val="22"/>
          <w:szCs w:val="22"/>
        </w:rPr>
      </w:pPr>
      <w:hyperlink w:anchor="_Toc520720485" w:history="1">
        <w:r w:rsidR="00734BCE" w:rsidRPr="00734BCE">
          <w:rPr>
            <w:rStyle w:val="Collegamentoipertestuale"/>
            <w:rFonts w:cstheme="majorHAnsi"/>
            <w:noProof/>
            <w:color w:val="000000" w:themeColor="text1"/>
          </w:rPr>
          <w:t>3.2</w:t>
        </w:r>
        <w:r w:rsidR="00734BCE" w:rsidRPr="00734BCE">
          <w:rPr>
            <w:noProof/>
            <w:sz w:val="22"/>
            <w:szCs w:val="22"/>
          </w:rPr>
          <w:tab/>
        </w:r>
        <w:r w:rsidR="00734BCE" w:rsidRPr="00734BCE">
          <w:rPr>
            <w:rStyle w:val="Collegamentoipertestuale"/>
            <w:rFonts w:cstheme="majorHAnsi"/>
            <w:noProof/>
            <w:color w:val="000000" w:themeColor="text1"/>
          </w:rPr>
          <w:t>RESPONSABILITA’</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_Toc520720485 \h </w:instrText>
        </w:r>
        <w:r w:rsidR="00734BCE" w:rsidRPr="00734BCE">
          <w:rPr>
            <w:noProof/>
            <w:webHidden/>
          </w:rPr>
        </w:r>
        <w:r w:rsidR="00734BCE" w:rsidRPr="00734BCE">
          <w:rPr>
            <w:noProof/>
            <w:webHidden/>
          </w:rPr>
          <w:fldChar w:fldCharType="separate"/>
        </w:r>
        <w:r w:rsidR="00734BCE">
          <w:rPr>
            <w:noProof/>
            <w:webHidden/>
          </w:rPr>
          <w:t>5</w:t>
        </w:r>
        <w:r w:rsidR="00734BCE" w:rsidRPr="00734BCE">
          <w:rPr>
            <w:noProof/>
            <w:webHidden/>
          </w:rPr>
          <w:fldChar w:fldCharType="end"/>
        </w:r>
      </w:hyperlink>
    </w:p>
    <w:p w14:paraId="5709916A" w14:textId="77777777" w:rsidR="00734BCE" w:rsidRPr="00734BCE" w:rsidRDefault="00CA4AA3" w:rsidP="00734BCE">
      <w:pPr>
        <w:pStyle w:val="Sommario2"/>
        <w:rPr>
          <w:noProof/>
          <w:sz w:val="22"/>
          <w:szCs w:val="22"/>
        </w:rPr>
      </w:pPr>
      <w:hyperlink w:anchor="_Toc520720486" w:history="1">
        <w:r w:rsidR="00734BCE" w:rsidRPr="00734BCE">
          <w:rPr>
            <w:rStyle w:val="Collegamentoipertestuale"/>
            <w:rFonts w:cstheme="majorHAnsi"/>
            <w:noProof/>
            <w:color w:val="000000" w:themeColor="text1"/>
          </w:rPr>
          <w:t>3.3</w:t>
        </w:r>
        <w:r w:rsidR="00734BCE" w:rsidRPr="00734BCE">
          <w:rPr>
            <w:noProof/>
            <w:sz w:val="22"/>
            <w:szCs w:val="22"/>
          </w:rPr>
          <w:tab/>
        </w:r>
        <w:r w:rsidR="00734BCE" w:rsidRPr="00734BCE">
          <w:rPr>
            <w:rStyle w:val="Collegamentoipertestuale"/>
            <w:rFonts w:cstheme="majorHAnsi"/>
            <w:noProof/>
            <w:color w:val="000000" w:themeColor="text1"/>
          </w:rPr>
          <w:t>Segnalazione delle frodi</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_Toc520720486 \h </w:instrText>
        </w:r>
        <w:r w:rsidR="00734BCE" w:rsidRPr="00734BCE">
          <w:rPr>
            <w:noProof/>
            <w:webHidden/>
          </w:rPr>
        </w:r>
        <w:r w:rsidR="00734BCE" w:rsidRPr="00734BCE">
          <w:rPr>
            <w:noProof/>
            <w:webHidden/>
          </w:rPr>
          <w:fldChar w:fldCharType="separate"/>
        </w:r>
        <w:r w:rsidR="00734BCE">
          <w:rPr>
            <w:noProof/>
            <w:webHidden/>
          </w:rPr>
          <w:t>6</w:t>
        </w:r>
        <w:r w:rsidR="00734BCE" w:rsidRPr="00734BCE">
          <w:rPr>
            <w:noProof/>
            <w:webHidden/>
          </w:rPr>
          <w:fldChar w:fldCharType="end"/>
        </w:r>
      </w:hyperlink>
    </w:p>
    <w:p w14:paraId="251C6454" w14:textId="77777777" w:rsidR="00734BCE" w:rsidRPr="00734BCE" w:rsidRDefault="00CA4AA3" w:rsidP="00734BCE">
      <w:pPr>
        <w:pStyle w:val="Sommario2"/>
        <w:rPr>
          <w:noProof/>
          <w:sz w:val="22"/>
          <w:szCs w:val="22"/>
        </w:rPr>
      </w:pPr>
      <w:hyperlink w:anchor="_Toc520720487" w:history="1">
        <w:r w:rsidR="00734BCE" w:rsidRPr="00734BCE">
          <w:rPr>
            <w:rStyle w:val="Collegamentoipertestuale"/>
            <w:rFonts w:cstheme="majorHAnsi"/>
            <w:noProof/>
            <w:color w:val="000000" w:themeColor="text1"/>
          </w:rPr>
          <w:t>3.4</w:t>
        </w:r>
        <w:r w:rsidR="00734BCE" w:rsidRPr="00734BCE">
          <w:rPr>
            <w:noProof/>
            <w:sz w:val="22"/>
            <w:szCs w:val="22"/>
          </w:rPr>
          <w:tab/>
        </w:r>
        <w:r w:rsidR="00734BCE" w:rsidRPr="00734BCE">
          <w:rPr>
            <w:rStyle w:val="Collegamentoipertestuale"/>
            <w:rFonts w:cstheme="majorHAnsi"/>
            <w:noProof/>
            <w:color w:val="000000" w:themeColor="text1"/>
          </w:rPr>
          <w:t>Misure antifrode</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_Toc520720487 \h </w:instrText>
        </w:r>
        <w:r w:rsidR="00734BCE" w:rsidRPr="00734BCE">
          <w:rPr>
            <w:noProof/>
            <w:webHidden/>
          </w:rPr>
        </w:r>
        <w:r w:rsidR="00734BCE" w:rsidRPr="00734BCE">
          <w:rPr>
            <w:noProof/>
            <w:webHidden/>
          </w:rPr>
          <w:fldChar w:fldCharType="separate"/>
        </w:r>
        <w:r w:rsidR="00734BCE">
          <w:rPr>
            <w:noProof/>
            <w:webHidden/>
          </w:rPr>
          <w:t>8</w:t>
        </w:r>
        <w:r w:rsidR="00734BCE" w:rsidRPr="00734BCE">
          <w:rPr>
            <w:noProof/>
            <w:webHidden/>
          </w:rPr>
          <w:fldChar w:fldCharType="end"/>
        </w:r>
      </w:hyperlink>
    </w:p>
    <w:p w14:paraId="4D41B5AB" w14:textId="77777777" w:rsidR="00734BCE" w:rsidRPr="00734BCE" w:rsidRDefault="00CA4AA3">
      <w:pPr>
        <w:pStyle w:val="Sommario3"/>
        <w:tabs>
          <w:tab w:val="left" w:pos="1320"/>
          <w:tab w:val="right" w:leader="dot" w:pos="9629"/>
        </w:tabs>
        <w:rPr>
          <w:noProof/>
          <w:color w:val="000000" w:themeColor="text1"/>
          <w:sz w:val="22"/>
          <w:szCs w:val="22"/>
        </w:rPr>
      </w:pPr>
      <w:hyperlink w:anchor="_Toc520720488" w:history="1">
        <w:r w:rsidR="00734BCE" w:rsidRPr="00734BCE">
          <w:rPr>
            <w:rStyle w:val="Collegamentoipertestuale"/>
            <w:rFonts w:eastAsiaTheme="minorHAnsi" w:cstheme="majorHAnsi"/>
            <w:i/>
            <w:noProof/>
            <w:color w:val="000000" w:themeColor="text1"/>
            <w:lang w:eastAsia="en-US"/>
          </w:rPr>
          <w:t>3.4.1</w:t>
        </w:r>
        <w:r w:rsidR="00734BCE" w:rsidRPr="00734BCE">
          <w:rPr>
            <w:noProof/>
            <w:color w:val="000000" w:themeColor="text1"/>
            <w:sz w:val="22"/>
            <w:szCs w:val="22"/>
          </w:rPr>
          <w:tab/>
        </w:r>
        <w:r w:rsidR="00734BCE" w:rsidRPr="00734BCE">
          <w:rPr>
            <w:rStyle w:val="Collegamentoipertestuale"/>
            <w:rFonts w:eastAsiaTheme="minorHAnsi" w:cstheme="majorHAnsi"/>
            <w:i/>
            <w:noProof/>
            <w:color w:val="000000" w:themeColor="text1"/>
            <w:lang w:eastAsia="en-US"/>
          </w:rPr>
          <w:t>Disposizioni per la prevenzione e la repressione della corruzione e dell’illegalità nella Pubblica Amministrazione (Legge 6 novembre 2012, n. 190)</w:t>
        </w:r>
        <w:r w:rsidR="00734BCE" w:rsidRPr="00734BCE">
          <w:rPr>
            <w:noProof/>
            <w:webHidden/>
            <w:color w:val="000000" w:themeColor="text1"/>
          </w:rPr>
          <w:tab/>
        </w:r>
        <w:r w:rsidR="00734BCE" w:rsidRPr="00734BCE">
          <w:rPr>
            <w:noProof/>
            <w:webHidden/>
            <w:color w:val="000000" w:themeColor="text1"/>
          </w:rPr>
          <w:fldChar w:fldCharType="begin"/>
        </w:r>
        <w:r w:rsidR="00734BCE" w:rsidRPr="00734BCE">
          <w:rPr>
            <w:noProof/>
            <w:webHidden/>
            <w:color w:val="000000" w:themeColor="text1"/>
          </w:rPr>
          <w:instrText xml:space="preserve"> PAGEREF _Toc520720488 \h </w:instrText>
        </w:r>
        <w:r w:rsidR="00734BCE" w:rsidRPr="00734BCE">
          <w:rPr>
            <w:noProof/>
            <w:webHidden/>
            <w:color w:val="000000" w:themeColor="text1"/>
          </w:rPr>
        </w:r>
        <w:r w:rsidR="00734BCE" w:rsidRPr="00734BCE">
          <w:rPr>
            <w:noProof/>
            <w:webHidden/>
            <w:color w:val="000000" w:themeColor="text1"/>
          </w:rPr>
          <w:fldChar w:fldCharType="separate"/>
        </w:r>
        <w:r w:rsidR="00734BCE">
          <w:rPr>
            <w:noProof/>
            <w:webHidden/>
            <w:color w:val="000000" w:themeColor="text1"/>
          </w:rPr>
          <w:t>9</w:t>
        </w:r>
        <w:r w:rsidR="00734BCE" w:rsidRPr="00734BCE">
          <w:rPr>
            <w:noProof/>
            <w:webHidden/>
            <w:color w:val="000000" w:themeColor="text1"/>
          </w:rPr>
          <w:fldChar w:fldCharType="end"/>
        </w:r>
      </w:hyperlink>
    </w:p>
    <w:p w14:paraId="6CE34213" w14:textId="77777777" w:rsidR="00734BCE" w:rsidRPr="00734BCE" w:rsidRDefault="00CA4AA3">
      <w:pPr>
        <w:pStyle w:val="Sommario3"/>
        <w:tabs>
          <w:tab w:val="left" w:pos="1320"/>
          <w:tab w:val="right" w:leader="dot" w:pos="9629"/>
        </w:tabs>
        <w:rPr>
          <w:noProof/>
          <w:color w:val="000000" w:themeColor="text1"/>
          <w:sz w:val="22"/>
          <w:szCs w:val="22"/>
        </w:rPr>
      </w:pPr>
      <w:hyperlink w:anchor="_Toc520720489" w:history="1">
        <w:r w:rsidR="00734BCE" w:rsidRPr="00734BCE">
          <w:rPr>
            <w:rStyle w:val="Collegamentoipertestuale"/>
            <w:rFonts w:eastAsiaTheme="minorHAnsi" w:cstheme="majorHAnsi"/>
            <w:i/>
            <w:noProof/>
            <w:color w:val="000000" w:themeColor="text1"/>
            <w:lang w:eastAsia="en-US"/>
          </w:rPr>
          <w:t>3.4.2</w:t>
        </w:r>
        <w:r w:rsidR="00734BCE" w:rsidRPr="00734BCE">
          <w:rPr>
            <w:noProof/>
            <w:color w:val="000000" w:themeColor="text1"/>
            <w:sz w:val="22"/>
            <w:szCs w:val="22"/>
          </w:rPr>
          <w:tab/>
        </w:r>
        <w:r w:rsidR="00734BCE" w:rsidRPr="00734BCE">
          <w:rPr>
            <w:rStyle w:val="Collegamentoipertestuale"/>
            <w:rFonts w:eastAsiaTheme="minorHAnsi" w:cstheme="majorHAnsi"/>
            <w:i/>
            <w:noProof/>
            <w:color w:val="000000" w:themeColor="text1"/>
            <w:lang w:eastAsia="en-US"/>
          </w:rPr>
          <w:t>Costituzione e funzionamento del Gruppo di Autovalutazione del rischio di frode</w:t>
        </w:r>
        <w:r w:rsidR="00734BCE" w:rsidRPr="00734BCE">
          <w:rPr>
            <w:noProof/>
            <w:webHidden/>
            <w:color w:val="000000" w:themeColor="text1"/>
          </w:rPr>
          <w:tab/>
        </w:r>
        <w:r w:rsidR="00734BCE" w:rsidRPr="00734BCE">
          <w:rPr>
            <w:noProof/>
            <w:webHidden/>
            <w:color w:val="000000" w:themeColor="text1"/>
          </w:rPr>
          <w:fldChar w:fldCharType="begin"/>
        </w:r>
        <w:r w:rsidR="00734BCE" w:rsidRPr="00734BCE">
          <w:rPr>
            <w:noProof/>
            <w:webHidden/>
            <w:color w:val="000000" w:themeColor="text1"/>
          </w:rPr>
          <w:instrText xml:space="preserve"> PAGEREF _Toc520720489 \h </w:instrText>
        </w:r>
        <w:r w:rsidR="00734BCE" w:rsidRPr="00734BCE">
          <w:rPr>
            <w:noProof/>
            <w:webHidden/>
            <w:color w:val="000000" w:themeColor="text1"/>
          </w:rPr>
        </w:r>
        <w:r w:rsidR="00734BCE" w:rsidRPr="00734BCE">
          <w:rPr>
            <w:noProof/>
            <w:webHidden/>
            <w:color w:val="000000" w:themeColor="text1"/>
          </w:rPr>
          <w:fldChar w:fldCharType="separate"/>
        </w:r>
        <w:r w:rsidR="00734BCE">
          <w:rPr>
            <w:noProof/>
            <w:webHidden/>
            <w:color w:val="000000" w:themeColor="text1"/>
          </w:rPr>
          <w:t>10</w:t>
        </w:r>
        <w:r w:rsidR="00734BCE" w:rsidRPr="00734BCE">
          <w:rPr>
            <w:noProof/>
            <w:webHidden/>
            <w:color w:val="000000" w:themeColor="text1"/>
          </w:rPr>
          <w:fldChar w:fldCharType="end"/>
        </w:r>
      </w:hyperlink>
    </w:p>
    <w:p w14:paraId="656AD4C0" w14:textId="77777777" w:rsidR="00734BCE" w:rsidRPr="00734BCE" w:rsidRDefault="00CA4AA3">
      <w:pPr>
        <w:pStyle w:val="Sommario3"/>
        <w:tabs>
          <w:tab w:val="left" w:pos="1320"/>
          <w:tab w:val="right" w:leader="dot" w:pos="9629"/>
        </w:tabs>
        <w:rPr>
          <w:noProof/>
          <w:color w:val="000000" w:themeColor="text1"/>
          <w:sz w:val="22"/>
          <w:szCs w:val="22"/>
        </w:rPr>
      </w:pPr>
      <w:hyperlink w:anchor="_Toc520720490" w:history="1">
        <w:r w:rsidR="00734BCE" w:rsidRPr="00734BCE">
          <w:rPr>
            <w:rStyle w:val="Collegamentoipertestuale"/>
            <w:rFonts w:eastAsiaTheme="minorHAnsi" w:cstheme="majorHAnsi"/>
            <w:i/>
            <w:noProof/>
            <w:color w:val="000000" w:themeColor="text1"/>
            <w:lang w:eastAsia="en-US"/>
          </w:rPr>
          <w:t>3.4.3</w:t>
        </w:r>
        <w:r w:rsidR="00734BCE" w:rsidRPr="00734BCE">
          <w:rPr>
            <w:noProof/>
            <w:color w:val="000000" w:themeColor="text1"/>
            <w:sz w:val="22"/>
            <w:szCs w:val="22"/>
          </w:rPr>
          <w:tab/>
        </w:r>
        <w:r w:rsidR="00734BCE" w:rsidRPr="00734BCE">
          <w:rPr>
            <w:rStyle w:val="Collegamentoipertestuale"/>
            <w:rFonts w:eastAsiaTheme="minorHAnsi" w:cstheme="majorHAnsi"/>
            <w:i/>
            <w:noProof/>
            <w:color w:val="000000" w:themeColor="text1"/>
            <w:lang w:eastAsia="en-US"/>
          </w:rPr>
          <w:t>ARACHNE</w:t>
        </w:r>
        <w:r w:rsidR="00734BCE" w:rsidRPr="00734BCE">
          <w:rPr>
            <w:noProof/>
            <w:webHidden/>
            <w:color w:val="000000" w:themeColor="text1"/>
          </w:rPr>
          <w:tab/>
        </w:r>
        <w:r w:rsidR="00734BCE" w:rsidRPr="00734BCE">
          <w:rPr>
            <w:noProof/>
            <w:webHidden/>
            <w:color w:val="000000" w:themeColor="text1"/>
          </w:rPr>
          <w:fldChar w:fldCharType="begin"/>
        </w:r>
        <w:r w:rsidR="00734BCE" w:rsidRPr="00734BCE">
          <w:rPr>
            <w:noProof/>
            <w:webHidden/>
            <w:color w:val="000000" w:themeColor="text1"/>
          </w:rPr>
          <w:instrText xml:space="preserve"> PAGEREF _Toc520720490 \h </w:instrText>
        </w:r>
        <w:r w:rsidR="00734BCE" w:rsidRPr="00734BCE">
          <w:rPr>
            <w:noProof/>
            <w:webHidden/>
            <w:color w:val="000000" w:themeColor="text1"/>
          </w:rPr>
        </w:r>
        <w:r w:rsidR="00734BCE" w:rsidRPr="00734BCE">
          <w:rPr>
            <w:noProof/>
            <w:webHidden/>
            <w:color w:val="000000" w:themeColor="text1"/>
          </w:rPr>
          <w:fldChar w:fldCharType="separate"/>
        </w:r>
        <w:r w:rsidR="00734BCE">
          <w:rPr>
            <w:noProof/>
            <w:webHidden/>
            <w:color w:val="000000" w:themeColor="text1"/>
          </w:rPr>
          <w:t>12</w:t>
        </w:r>
        <w:r w:rsidR="00734BCE" w:rsidRPr="00734BCE">
          <w:rPr>
            <w:noProof/>
            <w:webHidden/>
            <w:color w:val="000000" w:themeColor="text1"/>
          </w:rPr>
          <w:fldChar w:fldCharType="end"/>
        </w:r>
      </w:hyperlink>
    </w:p>
    <w:p w14:paraId="4E70C1B6" w14:textId="77777777" w:rsidR="00734BCE" w:rsidRPr="00734BCE" w:rsidRDefault="00CA4AA3">
      <w:pPr>
        <w:pStyle w:val="Sommario3"/>
        <w:tabs>
          <w:tab w:val="left" w:pos="1320"/>
          <w:tab w:val="right" w:leader="dot" w:pos="9629"/>
        </w:tabs>
        <w:rPr>
          <w:noProof/>
          <w:color w:val="000000" w:themeColor="text1"/>
          <w:sz w:val="22"/>
          <w:szCs w:val="22"/>
        </w:rPr>
      </w:pPr>
      <w:hyperlink w:anchor="_Toc520720491" w:history="1">
        <w:r w:rsidR="00734BCE" w:rsidRPr="00734BCE">
          <w:rPr>
            <w:rStyle w:val="Collegamentoipertestuale"/>
            <w:rFonts w:eastAsiaTheme="minorHAnsi" w:cstheme="majorHAnsi"/>
            <w:i/>
            <w:noProof/>
            <w:color w:val="000000" w:themeColor="text1"/>
            <w:lang w:eastAsia="en-US"/>
          </w:rPr>
          <w:t>3.4.4</w:t>
        </w:r>
        <w:r w:rsidR="00734BCE" w:rsidRPr="00734BCE">
          <w:rPr>
            <w:noProof/>
            <w:color w:val="000000" w:themeColor="text1"/>
            <w:sz w:val="22"/>
            <w:szCs w:val="22"/>
          </w:rPr>
          <w:tab/>
        </w:r>
        <w:r w:rsidR="00734BCE" w:rsidRPr="00734BCE">
          <w:rPr>
            <w:rStyle w:val="Collegamentoipertestuale"/>
            <w:rFonts w:eastAsiaTheme="minorHAnsi" w:cstheme="majorHAnsi"/>
            <w:i/>
            <w:noProof/>
            <w:color w:val="000000" w:themeColor="text1"/>
            <w:lang w:eastAsia="en-US"/>
          </w:rPr>
          <w:t>Analisi del rischio</w:t>
        </w:r>
        <w:r w:rsidR="00734BCE" w:rsidRPr="00734BCE">
          <w:rPr>
            <w:noProof/>
            <w:webHidden/>
            <w:color w:val="000000" w:themeColor="text1"/>
          </w:rPr>
          <w:tab/>
        </w:r>
        <w:r w:rsidR="00734BCE" w:rsidRPr="00734BCE">
          <w:rPr>
            <w:noProof/>
            <w:webHidden/>
            <w:color w:val="000000" w:themeColor="text1"/>
          </w:rPr>
          <w:fldChar w:fldCharType="begin"/>
        </w:r>
        <w:r w:rsidR="00734BCE" w:rsidRPr="00734BCE">
          <w:rPr>
            <w:noProof/>
            <w:webHidden/>
            <w:color w:val="000000" w:themeColor="text1"/>
          </w:rPr>
          <w:instrText xml:space="preserve"> PAGEREF _Toc520720491 \h </w:instrText>
        </w:r>
        <w:r w:rsidR="00734BCE" w:rsidRPr="00734BCE">
          <w:rPr>
            <w:noProof/>
            <w:webHidden/>
            <w:color w:val="000000" w:themeColor="text1"/>
          </w:rPr>
        </w:r>
        <w:r w:rsidR="00734BCE" w:rsidRPr="00734BCE">
          <w:rPr>
            <w:noProof/>
            <w:webHidden/>
            <w:color w:val="000000" w:themeColor="text1"/>
          </w:rPr>
          <w:fldChar w:fldCharType="separate"/>
        </w:r>
        <w:r w:rsidR="00734BCE">
          <w:rPr>
            <w:noProof/>
            <w:webHidden/>
            <w:color w:val="000000" w:themeColor="text1"/>
          </w:rPr>
          <w:t>13</w:t>
        </w:r>
        <w:r w:rsidR="00734BCE" w:rsidRPr="00734BCE">
          <w:rPr>
            <w:noProof/>
            <w:webHidden/>
            <w:color w:val="000000" w:themeColor="text1"/>
          </w:rPr>
          <w:fldChar w:fldCharType="end"/>
        </w:r>
      </w:hyperlink>
    </w:p>
    <w:p w14:paraId="56C4358A" w14:textId="77777777" w:rsidR="00734BCE" w:rsidRPr="00734BCE" w:rsidRDefault="00CA4AA3" w:rsidP="00734BCE">
      <w:pPr>
        <w:pStyle w:val="Sommario1"/>
        <w:rPr>
          <w:sz w:val="22"/>
          <w:szCs w:val="22"/>
        </w:rPr>
      </w:pPr>
      <w:hyperlink w:anchor="_Toc520720492" w:history="1">
        <w:r w:rsidR="00734BCE" w:rsidRPr="00734BCE">
          <w:rPr>
            <w:rStyle w:val="Collegamentoipertestuale"/>
            <w:rFonts w:asciiTheme="majorHAnsi" w:hAnsiTheme="majorHAnsi" w:cstheme="majorHAnsi"/>
            <w:b/>
            <w:color w:val="000000" w:themeColor="text1"/>
          </w:rPr>
          <w:t>4</w:t>
        </w:r>
        <w:r w:rsidR="00734BCE" w:rsidRPr="00734BCE">
          <w:rPr>
            <w:sz w:val="22"/>
            <w:szCs w:val="22"/>
          </w:rPr>
          <w:tab/>
        </w:r>
        <w:r w:rsidR="00734BCE" w:rsidRPr="00734BCE">
          <w:rPr>
            <w:rStyle w:val="Collegamentoipertestuale"/>
            <w:rFonts w:asciiTheme="majorHAnsi" w:hAnsiTheme="majorHAnsi" w:cstheme="majorHAnsi"/>
            <w:iCs/>
            <w:color w:val="000000" w:themeColor="text1"/>
          </w:rPr>
          <w:t>INDIVIDUAZIONE E SEGNALAZIONE</w:t>
        </w:r>
        <w:r w:rsidR="00734BCE" w:rsidRPr="00734BCE">
          <w:rPr>
            <w:webHidden/>
          </w:rPr>
          <w:tab/>
        </w:r>
        <w:r w:rsidR="00734BCE" w:rsidRPr="00734BCE">
          <w:rPr>
            <w:webHidden/>
          </w:rPr>
          <w:fldChar w:fldCharType="begin"/>
        </w:r>
        <w:r w:rsidR="00734BCE" w:rsidRPr="00734BCE">
          <w:rPr>
            <w:webHidden/>
          </w:rPr>
          <w:instrText xml:space="preserve"> PAGEREF _Toc520720492 \h </w:instrText>
        </w:r>
        <w:r w:rsidR="00734BCE" w:rsidRPr="00734BCE">
          <w:rPr>
            <w:webHidden/>
          </w:rPr>
        </w:r>
        <w:r w:rsidR="00734BCE" w:rsidRPr="00734BCE">
          <w:rPr>
            <w:webHidden/>
          </w:rPr>
          <w:fldChar w:fldCharType="separate"/>
        </w:r>
        <w:r w:rsidR="00734BCE">
          <w:rPr>
            <w:webHidden/>
          </w:rPr>
          <w:t>14</w:t>
        </w:r>
        <w:r w:rsidR="00734BCE" w:rsidRPr="00734BCE">
          <w:rPr>
            <w:webHidden/>
          </w:rPr>
          <w:fldChar w:fldCharType="end"/>
        </w:r>
      </w:hyperlink>
    </w:p>
    <w:p w14:paraId="4046C17B" w14:textId="77777777" w:rsidR="00734BCE" w:rsidRPr="00734BCE" w:rsidRDefault="00CA4AA3" w:rsidP="00734BCE">
      <w:pPr>
        <w:pStyle w:val="Sommario2"/>
        <w:rPr>
          <w:noProof/>
          <w:sz w:val="22"/>
          <w:szCs w:val="22"/>
        </w:rPr>
      </w:pPr>
      <w:hyperlink w:anchor="_Toc520720493" w:history="1">
        <w:r w:rsidR="00734BCE" w:rsidRPr="00734BCE">
          <w:rPr>
            <w:rStyle w:val="Collegamentoipertestuale"/>
            <w:rFonts w:eastAsiaTheme="minorHAnsi" w:cstheme="majorHAnsi"/>
            <w:noProof/>
            <w:color w:val="000000" w:themeColor="text1"/>
            <w:lang w:eastAsia="en-US"/>
          </w:rPr>
          <w:t>4.1</w:t>
        </w:r>
        <w:r w:rsidR="00734BCE" w:rsidRPr="00734BCE">
          <w:rPr>
            <w:noProof/>
            <w:sz w:val="22"/>
            <w:szCs w:val="22"/>
          </w:rPr>
          <w:tab/>
        </w:r>
        <w:r w:rsidR="00734BCE" w:rsidRPr="00734BCE">
          <w:rPr>
            <w:rStyle w:val="Collegamentoipertestuale"/>
            <w:rFonts w:eastAsiaTheme="minorHAnsi" w:cstheme="majorHAnsi"/>
            <w:noProof/>
            <w:color w:val="000000" w:themeColor="text1"/>
            <w:lang w:eastAsia="en-US"/>
          </w:rPr>
          <w:t>Individuazione</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_Toc520720493 \h </w:instrText>
        </w:r>
        <w:r w:rsidR="00734BCE" w:rsidRPr="00734BCE">
          <w:rPr>
            <w:noProof/>
            <w:webHidden/>
          </w:rPr>
        </w:r>
        <w:r w:rsidR="00734BCE" w:rsidRPr="00734BCE">
          <w:rPr>
            <w:noProof/>
            <w:webHidden/>
          </w:rPr>
          <w:fldChar w:fldCharType="separate"/>
        </w:r>
        <w:r w:rsidR="00734BCE">
          <w:rPr>
            <w:noProof/>
            <w:webHidden/>
          </w:rPr>
          <w:t>14</w:t>
        </w:r>
        <w:r w:rsidR="00734BCE" w:rsidRPr="00734BCE">
          <w:rPr>
            <w:noProof/>
            <w:webHidden/>
          </w:rPr>
          <w:fldChar w:fldCharType="end"/>
        </w:r>
      </w:hyperlink>
    </w:p>
    <w:p w14:paraId="7579570F" w14:textId="77777777" w:rsidR="00734BCE" w:rsidRPr="00734BCE" w:rsidRDefault="00CA4AA3" w:rsidP="00734BCE">
      <w:pPr>
        <w:pStyle w:val="Sommario2"/>
        <w:rPr>
          <w:noProof/>
          <w:sz w:val="22"/>
          <w:szCs w:val="22"/>
        </w:rPr>
      </w:pPr>
      <w:hyperlink w:anchor="_Toc520720494" w:history="1">
        <w:r w:rsidR="00734BCE" w:rsidRPr="00734BCE">
          <w:rPr>
            <w:rStyle w:val="Collegamentoipertestuale"/>
            <w:rFonts w:eastAsiaTheme="minorHAnsi" w:cstheme="majorHAnsi"/>
            <w:noProof/>
            <w:color w:val="000000" w:themeColor="text1"/>
            <w:lang w:eastAsia="en-US"/>
          </w:rPr>
          <w:t>4.2</w:t>
        </w:r>
        <w:r w:rsidR="00734BCE" w:rsidRPr="00734BCE">
          <w:rPr>
            <w:noProof/>
            <w:sz w:val="22"/>
            <w:szCs w:val="22"/>
          </w:rPr>
          <w:tab/>
        </w:r>
        <w:r w:rsidR="00734BCE" w:rsidRPr="00734BCE">
          <w:rPr>
            <w:rStyle w:val="Collegamentoipertestuale"/>
            <w:rFonts w:eastAsiaTheme="minorHAnsi" w:cstheme="majorHAnsi"/>
            <w:noProof/>
            <w:color w:val="000000" w:themeColor="text1"/>
            <w:lang w:eastAsia="en-US"/>
          </w:rPr>
          <w:t>Meccanismi di segnalazione</w:t>
        </w:r>
        <w:r w:rsidR="00734BCE" w:rsidRPr="00734BCE">
          <w:rPr>
            <w:noProof/>
            <w:webHidden/>
          </w:rPr>
          <w:tab/>
        </w:r>
        <w:r w:rsidR="00734BCE" w:rsidRPr="00734BCE">
          <w:rPr>
            <w:noProof/>
            <w:webHidden/>
          </w:rPr>
          <w:fldChar w:fldCharType="begin"/>
        </w:r>
        <w:r w:rsidR="00734BCE" w:rsidRPr="00734BCE">
          <w:rPr>
            <w:noProof/>
            <w:webHidden/>
          </w:rPr>
          <w:instrText xml:space="preserve"> PAGEREF _Toc520720494 \h </w:instrText>
        </w:r>
        <w:r w:rsidR="00734BCE" w:rsidRPr="00734BCE">
          <w:rPr>
            <w:noProof/>
            <w:webHidden/>
          </w:rPr>
        </w:r>
        <w:r w:rsidR="00734BCE" w:rsidRPr="00734BCE">
          <w:rPr>
            <w:noProof/>
            <w:webHidden/>
          </w:rPr>
          <w:fldChar w:fldCharType="separate"/>
        </w:r>
        <w:r w:rsidR="00734BCE">
          <w:rPr>
            <w:noProof/>
            <w:webHidden/>
          </w:rPr>
          <w:t>15</w:t>
        </w:r>
        <w:r w:rsidR="00734BCE" w:rsidRPr="00734BCE">
          <w:rPr>
            <w:noProof/>
            <w:webHidden/>
          </w:rPr>
          <w:fldChar w:fldCharType="end"/>
        </w:r>
      </w:hyperlink>
    </w:p>
    <w:p w14:paraId="4B0DD050" w14:textId="77777777" w:rsidR="00734BCE" w:rsidRPr="00734BCE" w:rsidRDefault="00CA4AA3" w:rsidP="00734BCE">
      <w:pPr>
        <w:pStyle w:val="Sommario1"/>
        <w:rPr>
          <w:sz w:val="22"/>
          <w:szCs w:val="22"/>
        </w:rPr>
      </w:pPr>
      <w:hyperlink w:anchor="_Toc520720495" w:history="1">
        <w:r w:rsidR="00734BCE" w:rsidRPr="00734BCE">
          <w:rPr>
            <w:rStyle w:val="Collegamentoipertestuale"/>
            <w:rFonts w:asciiTheme="majorHAnsi" w:hAnsiTheme="majorHAnsi" w:cstheme="majorHAnsi"/>
            <w:b/>
            <w:color w:val="000000" w:themeColor="text1"/>
          </w:rPr>
          <w:t>5</w:t>
        </w:r>
        <w:r w:rsidR="00734BCE" w:rsidRPr="00734BCE">
          <w:rPr>
            <w:sz w:val="22"/>
            <w:szCs w:val="22"/>
          </w:rPr>
          <w:tab/>
        </w:r>
        <w:r w:rsidR="00734BCE" w:rsidRPr="00734BCE">
          <w:rPr>
            <w:rStyle w:val="Collegamentoipertestuale"/>
            <w:rFonts w:asciiTheme="majorHAnsi" w:hAnsiTheme="majorHAnsi" w:cstheme="majorHAnsi"/>
            <w:b/>
            <w:color w:val="000000" w:themeColor="text1"/>
          </w:rPr>
          <w:t>INDAGINI, RETTIFICHE E AZIONI PENALI</w:t>
        </w:r>
        <w:r w:rsidR="00734BCE" w:rsidRPr="00734BCE">
          <w:rPr>
            <w:webHidden/>
          </w:rPr>
          <w:tab/>
        </w:r>
        <w:r w:rsidR="00734BCE" w:rsidRPr="00734BCE">
          <w:rPr>
            <w:webHidden/>
          </w:rPr>
          <w:fldChar w:fldCharType="begin"/>
        </w:r>
        <w:r w:rsidR="00734BCE" w:rsidRPr="00734BCE">
          <w:rPr>
            <w:webHidden/>
          </w:rPr>
          <w:instrText xml:space="preserve"> PAGEREF _Toc520720495 \h </w:instrText>
        </w:r>
        <w:r w:rsidR="00734BCE" w:rsidRPr="00734BCE">
          <w:rPr>
            <w:webHidden/>
          </w:rPr>
        </w:r>
        <w:r w:rsidR="00734BCE" w:rsidRPr="00734BCE">
          <w:rPr>
            <w:webHidden/>
          </w:rPr>
          <w:fldChar w:fldCharType="separate"/>
        </w:r>
        <w:r w:rsidR="00734BCE">
          <w:rPr>
            <w:webHidden/>
          </w:rPr>
          <w:t>16</w:t>
        </w:r>
        <w:r w:rsidR="00734BCE" w:rsidRPr="00734BCE">
          <w:rPr>
            <w:webHidden/>
          </w:rPr>
          <w:fldChar w:fldCharType="end"/>
        </w:r>
      </w:hyperlink>
    </w:p>
    <w:p w14:paraId="6BFD5C42" w14:textId="77777777" w:rsidR="00575291" w:rsidRPr="008D622D" w:rsidRDefault="00E03CF7" w:rsidP="008D622D">
      <w:pPr>
        <w:spacing w:line="300" w:lineRule="atLeast"/>
        <w:ind w:left="432"/>
        <w:jc w:val="both"/>
        <w:rPr>
          <w:rFonts w:asciiTheme="majorHAnsi" w:hAnsiTheme="majorHAnsi" w:cstheme="majorHAnsi"/>
          <w:b/>
          <w:bCs/>
          <w:sz w:val="22"/>
          <w:szCs w:val="22"/>
        </w:rPr>
        <w:sectPr w:rsidR="00575291" w:rsidRPr="008D622D" w:rsidSect="00BF6143">
          <w:headerReference w:type="default" r:id="rId10"/>
          <w:footerReference w:type="default" r:id="rId11"/>
          <w:pgSz w:w="11900" w:h="16840"/>
          <w:pgMar w:top="2240" w:right="1127" w:bottom="1134" w:left="1134" w:header="709" w:footer="709" w:gutter="0"/>
          <w:cols w:space="708"/>
          <w:docGrid w:linePitch="360"/>
        </w:sectPr>
      </w:pPr>
      <w:r w:rsidRPr="00734BCE">
        <w:rPr>
          <w:rFonts w:asciiTheme="majorHAnsi" w:hAnsiTheme="majorHAnsi" w:cstheme="majorHAnsi"/>
          <w:b/>
          <w:bCs/>
          <w:noProof/>
          <w:color w:val="000000" w:themeColor="text1"/>
          <w:sz w:val="22"/>
          <w:szCs w:val="22"/>
        </w:rPr>
        <w:fldChar w:fldCharType="end"/>
      </w:r>
    </w:p>
    <w:tbl>
      <w:tblPr>
        <w:tblW w:w="9576"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9"/>
        <w:gridCol w:w="1092"/>
        <w:gridCol w:w="1555"/>
        <w:gridCol w:w="5510"/>
      </w:tblGrid>
      <w:tr w:rsidR="0094162D" w:rsidRPr="007C2C03" w14:paraId="09C7ABC4" w14:textId="77777777" w:rsidTr="00B55EBD">
        <w:trPr>
          <w:trHeight w:val="478"/>
        </w:trPr>
        <w:tc>
          <w:tcPr>
            <w:tcW w:w="2511" w:type="dxa"/>
            <w:gridSpan w:val="2"/>
            <w:vAlign w:val="center"/>
          </w:tcPr>
          <w:p w14:paraId="71C94FF4" w14:textId="77777777" w:rsidR="0094162D" w:rsidRPr="007C2C03" w:rsidRDefault="0094162D" w:rsidP="00B55EBD">
            <w:pPr>
              <w:spacing w:line="300" w:lineRule="atLeast"/>
              <w:ind w:left="24"/>
              <w:jc w:val="center"/>
              <w:rPr>
                <w:rFonts w:asciiTheme="majorHAnsi" w:hAnsiTheme="majorHAnsi" w:cstheme="majorHAnsi"/>
                <w:b/>
                <w:bCs/>
                <w:sz w:val="22"/>
                <w:szCs w:val="22"/>
              </w:rPr>
            </w:pPr>
            <w:r w:rsidRPr="007C2C03">
              <w:rPr>
                <w:rFonts w:asciiTheme="majorHAnsi" w:hAnsiTheme="majorHAnsi" w:cstheme="majorHAnsi"/>
                <w:b/>
                <w:bCs/>
                <w:sz w:val="22"/>
                <w:szCs w:val="22"/>
              </w:rPr>
              <w:lastRenderedPageBreak/>
              <w:t>VERSIONE</w:t>
            </w:r>
          </w:p>
        </w:tc>
        <w:tc>
          <w:tcPr>
            <w:tcW w:w="1555" w:type="dxa"/>
            <w:vAlign w:val="center"/>
          </w:tcPr>
          <w:p w14:paraId="530D26C5" w14:textId="77777777" w:rsidR="0094162D" w:rsidRPr="007C2C03" w:rsidRDefault="0094162D" w:rsidP="00B55EBD">
            <w:pPr>
              <w:spacing w:line="300" w:lineRule="atLeast"/>
              <w:ind w:left="24"/>
              <w:jc w:val="both"/>
              <w:rPr>
                <w:rFonts w:asciiTheme="majorHAnsi" w:hAnsiTheme="majorHAnsi" w:cstheme="majorHAnsi"/>
                <w:b/>
                <w:bCs/>
                <w:sz w:val="22"/>
                <w:szCs w:val="22"/>
              </w:rPr>
            </w:pPr>
            <w:r w:rsidRPr="007C2C03">
              <w:rPr>
                <w:rFonts w:asciiTheme="majorHAnsi" w:hAnsiTheme="majorHAnsi" w:cstheme="majorHAnsi"/>
                <w:b/>
                <w:bCs/>
                <w:sz w:val="22"/>
                <w:szCs w:val="22"/>
              </w:rPr>
              <w:t>DATA</w:t>
            </w:r>
          </w:p>
        </w:tc>
        <w:tc>
          <w:tcPr>
            <w:tcW w:w="5510" w:type="dxa"/>
            <w:vAlign w:val="center"/>
          </w:tcPr>
          <w:p w14:paraId="3A953965" w14:textId="77777777" w:rsidR="0094162D" w:rsidRPr="007C2C03" w:rsidRDefault="0094162D" w:rsidP="0094162D">
            <w:pPr>
              <w:pStyle w:val="Titolo1"/>
              <w:numPr>
                <w:ilvl w:val="0"/>
                <w:numId w:val="3"/>
              </w:numPr>
              <w:spacing w:after="0" w:line="300" w:lineRule="atLeast"/>
              <w:jc w:val="both"/>
              <w:rPr>
                <w:rFonts w:asciiTheme="majorHAnsi" w:hAnsiTheme="majorHAnsi" w:cstheme="majorHAnsi"/>
                <w:b/>
                <w:bCs/>
                <w:color w:val="auto"/>
                <w:sz w:val="22"/>
                <w:szCs w:val="22"/>
              </w:rPr>
            </w:pPr>
            <w:bookmarkStart w:id="17" w:name="_Toc520357924"/>
            <w:bookmarkStart w:id="18" w:name="_Toc520720481"/>
            <w:r w:rsidRPr="007C2C03">
              <w:rPr>
                <w:rFonts w:asciiTheme="majorHAnsi" w:hAnsiTheme="majorHAnsi" w:cstheme="majorHAnsi"/>
                <w:b/>
                <w:color w:val="auto"/>
                <w:sz w:val="22"/>
                <w:szCs w:val="22"/>
              </w:rPr>
              <w:t>PRINCIPALI MODIFICHE</w:t>
            </w:r>
            <w:bookmarkEnd w:id="17"/>
            <w:bookmarkEnd w:id="18"/>
          </w:p>
        </w:tc>
      </w:tr>
      <w:tr w:rsidR="0094162D" w:rsidRPr="007C2C03" w14:paraId="7D49101D" w14:textId="77777777" w:rsidTr="00B55EBD">
        <w:trPr>
          <w:trHeight w:val="525"/>
        </w:trPr>
        <w:tc>
          <w:tcPr>
            <w:tcW w:w="1419" w:type="dxa"/>
            <w:vMerge w:val="restart"/>
            <w:vAlign w:val="center"/>
          </w:tcPr>
          <w:p w14:paraId="4C152A09" w14:textId="77777777" w:rsidR="0094162D" w:rsidRPr="007C2C03" w:rsidRDefault="0094162D" w:rsidP="00B55EBD">
            <w:pPr>
              <w:spacing w:line="300" w:lineRule="atLeast"/>
              <w:ind w:left="24"/>
              <w:jc w:val="both"/>
              <w:rPr>
                <w:rFonts w:asciiTheme="majorHAnsi" w:hAnsiTheme="majorHAnsi" w:cstheme="majorHAnsi"/>
                <w:bCs/>
                <w:sz w:val="22"/>
                <w:szCs w:val="22"/>
              </w:rPr>
            </w:pPr>
            <w:r w:rsidRPr="007C2C03">
              <w:rPr>
                <w:rFonts w:asciiTheme="majorHAnsi" w:hAnsiTheme="majorHAnsi" w:cstheme="majorHAnsi"/>
                <w:bCs/>
                <w:sz w:val="22"/>
                <w:szCs w:val="22"/>
              </w:rPr>
              <w:t>VS. 1.0</w:t>
            </w:r>
          </w:p>
        </w:tc>
        <w:tc>
          <w:tcPr>
            <w:tcW w:w="1092" w:type="dxa"/>
            <w:vAlign w:val="center"/>
          </w:tcPr>
          <w:p w14:paraId="62FA7F12" w14:textId="77777777" w:rsidR="0094162D" w:rsidRPr="007C2C03"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1.0</w:t>
            </w:r>
          </w:p>
        </w:tc>
        <w:tc>
          <w:tcPr>
            <w:tcW w:w="1555" w:type="dxa"/>
            <w:vAlign w:val="center"/>
          </w:tcPr>
          <w:p w14:paraId="3EE9D3A5" w14:textId="77777777" w:rsidR="0094162D" w:rsidRPr="007C2C03"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Novembre 2016</w:t>
            </w:r>
          </w:p>
        </w:tc>
        <w:tc>
          <w:tcPr>
            <w:tcW w:w="5510" w:type="dxa"/>
            <w:vAlign w:val="center"/>
          </w:tcPr>
          <w:p w14:paraId="2B692F51" w14:textId="77777777" w:rsidR="0094162D" w:rsidRPr="007C2C03" w:rsidRDefault="0094162D" w:rsidP="00B55EBD">
            <w:pPr>
              <w:spacing w:line="300" w:lineRule="atLeast"/>
              <w:ind w:left="24"/>
              <w:jc w:val="both"/>
              <w:rPr>
                <w:rFonts w:asciiTheme="majorHAnsi" w:hAnsiTheme="majorHAnsi" w:cstheme="majorHAnsi"/>
                <w:bCs/>
                <w:sz w:val="22"/>
                <w:szCs w:val="22"/>
              </w:rPr>
            </w:pPr>
            <w:r w:rsidRPr="007C2C03">
              <w:rPr>
                <w:rFonts w:asciiTheme="majorHAnsi" w:hAnsiTheme="majorHAnsi" w:cstheme="majorHAnsi"/>
                <w:bCs/>
                <w:sz w:val="22"/>
                <w:szCs w:val="22"/>
              </w:rPr>
              <w:t>PRIMA VERSIONE</w:t>
            </w:r>
          </w:p>
        </w:tc>
      </w:tr>
      <w:tr w:rsidR="0094162D" w:rsidRPr="007C2C03" w14:paraId="75A96E85" w14:textId="77777777" w:rsidTr="00B55EBD">
        <w:trPr>
          <w:trHeight w:val="525"/>
        </w:trPr>
        <w:tc>
          <w:tcPr>
            <w:tcW w:w="1419" w:type="dxa"/>
            <w:vMerge/>
            <w:vAlign w:val="center"/>
          </w:tcPr>
          <w:p w14:paraId="76FC12A1" w14:textId="77777777" w:rsidR="0094162D" w:rsidRPr="007C2C03" w:rsidRDefault="0094162D" w:rsidP="00B55EBD">
            <w:pPr>
              <w:spacing w:line="300" w:lineRule="atLeast"/>
              <w:ind w:left="24"/>
              <w:jc w:val="both"/>
              <w:rPr>
                <w:rFonts w:asciiTheme="majorHAnsi" w:hAnsiTheme="majorHAnsi" w:cstheme="majorHAnsi"/>
                <w:bCs/>
                <w:sz w:val="22"/>
                <w:szCs w:val="22"/>
              </w:rPr>
            </w:pPr>
          </w:p>
        </w:tc>
        <w:tc>
          <w:tcPr>
            <w:tcW w:w="1092" w:type="dxa"/>
            <w:vAlign w:val="center"/>
          </w:tcPr>
          <w:p w14:paraId="3F63B27C" w14:textId="77777777" w:rsidR="0094162D" w:rsidRPr="007C2C03"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1.1</w:t>
            </w:r>
          </w:p>
        </w:tc>
        <w:tc>
          <w:tcPr>
            <w:tcW w:w="1555" w:type="dxa"/>
            <w:vAlign w:val="center"/>
          </w:tcPr>
          <w:p w14:paraId="6EC30C98" w14:textId="77777777" w:rsidR="0094162D" w:rsidRPr="007C2C03"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Aprile 2017</w:t>
            </w:r>
          </w:p>
        </w:tc>
        <w:tc>
          <w:tcPr>
            <w:tcW w:w="5510" w:type="dxa"/>
            <w:vAlign w:val="center"/>
          </w:tcPr>
          <w:p w14:paraId="4BC72359" w14:textId="77777777" w:rsidR="0094162D" w:rsidRPr="00374A0A" w:rsidRDefault="0094162D" w:rsidP="0094162D">
            <w:pPr>
              <w:pStyle w:val="Paragrafoelenco"/>
              <w:numPr>
                <w:ilvl w:val="0"/>
                <w:numId w:val="1"/>
              </w:numPr>
              <w:spacing w:line="240" w:lineRule="atLeast"/>
              <w:jc w:val="both"/>
              <w:rPr>
                <w:rFonts w:ascii="Calibri" w:eastAsia="Times New Roman" w:hAnsi="Calibri" w:cs="Times New Roman"/>
                <w:sz w:val="23"/>
                <w:szCs w:val="23"/>
              </w:rPr>
            </w:pPr>
            <w:r>
              <w:rPr>
                <w:rFonts w:asciiTheme="majorHAnsi" w:hAnsiTheme="majorHAnsi" w:cstheme="majorHAnsi"/>
                <w:bCs/>
                <w:sz w:val="22"/>
                <w:szCs w:val="22"/>
              </w:rPr>
              <w:t xml:space="preserve"> </w:t>
            </w:r>
            <w:r w:rsidRPr="00374A0A">
              <w:rPr>
                <w:rFonts w:ascii="Calibri" w:eastAsia="Times New Roman" w:hAnsi="Calibri" w:cs="Times New Roman"/>
                <w:sz w:val="23"/>
                <w:szCs w:val="23"/>
              </w:rPr>
              <w:t>CAPITOLI MANUALE DELLE PROCEDURE DEL PO FSE 2014-2020 – Regione Basilicata</w:t>
            </w:r>
          </w:p>
          <w:p w14:paraId="31A3D830" w14:textId="77777777" w:rsidR="0094162D" w:rsidRPr="007C2C03" w:rsidRDefault="0094162D" w:rsidP="00B55EBD">
            <w:pPr>
              <w:spacing w:line="300" w:lineRule="atLeast"/>
              <w:ind w:left="24"/>
              <w:jc w:val="both"/>
              <w:rPr>
                <w:rFonts w:asciiTheme="majorHAnsi" w:hAnsiTheme="majorHAnsi" w:cstheme="majorHAnsi"/>
                <w:bCs/>
                <w:sz w:val="22"/>
                <w:szCs w:val="22"/>
              </w:rPr>
            </w:pPr>
          </w:p>
        </w:tc>
      </w:tr>
      <w:tr w:rsidR="0094162D" w:rsidRPr="007C2C03" w14:paraId="35FCFC8A" w14:textId="77777777" w:rsidTr="00B55EBD">
        <w:trPr>
          <w:trHeight w:val="525"/>
        </w:trPr>
        <w:tc>
          <w:tcPr>
            <w:tcW w:w="1419" w:type="dxa"/>
            <w:vMerge w:val="restart"/>
            <w:vAlign w:val="center"/>
          </w:tcPr>
          <w:p w14:paraId="0001D04B" w14:textId="77777777" w:rsidR="0094162D" w:rsidRPr="007C2C03"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2.0</w:t>
            </w:r>
          </w:p>
        </w:tc>
        <w:tc>
          <w:tcPr>
            <w:tcW w:w="1092" w:type="dxa"/>
            <w:vAlign w:val="center"/>
          </w:tcPr>
          <w:p w14:paraId="60A076FB"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1.2</w:t>
            </w:r>
          </w:p>
        </w:tc>
        <w:tc>
          <w:tcPr>
            <w:tcW w:w="1555" w:type="dxa"/>
            <w:vAlign w:val="center"/>
          </w:tcPr>
          <w:p w14:paraId="07015BB2"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Marzo 2018</w:t>
            </w:r>
          </w:p>
        </w:tc>
        <w:tc>
          <w:tcPr>
            <w:tcW w:w="5510" w:type="dxa"/>
            <w:vAlign w:val="center"/>
          </w:tcPr>
          <w:p w14:paraId="5A277B34" w14:textId="77777777" w:rsidR="0094162D" w:rsidRPr="00374A0A" w:rsidRDefault="0094162D" w:rsidP="0094162D">
            <w:pPr>
              <w:pStyle w:val="Paragrafoelenco"/>
              <w:numPr>
                <w:ilvl w:val="0"/>
                <w:numId w:val="1"/>
              </w:numPr>
              <w:spacing w:line="240" w:lineRule="atLeast"/>
              <w:jc w:val="both"/>
              <w:rPr>
                <w:rFonts w:ascii="Calibri" w:eastAsia="Times New Roman" w:hAnsi="Calibri" w:cs="Times New Roman"/>
                <w:sz w:val="23"/>
                <w:szCs w:val="23"/>
              </w:rPr>
            </w:pPr>
            <w:r w:rsidRPr="00374A0A">
              <w:rPr>
                <w:rFonts w:ascii="Calibri" w:eastAsia="Times New Roman" w:hAnsi="Calibri" w:cs="Times New Roman"/>
                <w:sz w:val="23"/>
                <w:szCs w:val="23"/>
              </w:rPr>
              <w:t>CAPITOLI MANUALE DELLE PROCEDURE DEL PO FSE 2014-2020 – Regione Basilicata</w:t>
            </w:r>
          </w:p>
          <w:p w14:paraId="37AE54EE" w14:textId="77777777" w:rsidR="0094162D" w:rsidRPr="004F49AF" w:rsidRDefault="0094162D" w:rsidP="00B55EBD">
            <w:pPr>
              <w:spacing w:line="240" w:lineRule="atLeast"/>
              <w:ind w:left="384"/>
              <w:jc w:val="both"/>
              <w:rPr>
                <w:rFonts w:asciiTheme="majorHAnsi" w:hAnsiTheme="majorHAnsi" w:cstheme="majorHAnsi"/>
                <w:bCs/>
                <w:sz w:val="22"/>
                <w:szCs w:val="22"/>
              </w:rPr>
            </w:pPr>
          </w:p>
        </w:tc>
      </w:tr>
      <w:tr w:rsidR="0094162D" w:rsidRPr="007C2C03" w14:paraId="755427FA" w14:textId="77777777" w:rsidTr="00B55EBD">
        <w:trPr>
          <w:trHeight w:val="525"/>
        </w:trPr>
        <w:tc>
          <w:tcPr>
            <w:tcW w:w="1419" w:type="dxa"/>
            <w:vMerge/>
            <w:vAlign w:val="center"/>
          </w:tcPr>
          <w:p w14:paraId="4570F7F3" w14:textId="77777777" w:rsidR="0094162D" w:rsidRPr="007C2C03" w:rsidRDefault="0094162D" w:rsidP="00B55EBD">
            <w:pPr>
              <w:spacing w:line="300" w:lineRule="atLeast"/>
              <w:ind w:left="24"/>
              <w:jc w:val="both"/>
              <w:rPr>
                <w:rFonts w:asciiTheme="majorHAnsi" w:hAnsiTheme="majorHAnsi" w:cstheme="majorHAnsi"/>
                <w:bCs/>
                <w:sz w:val="22"/>
                <w:szCs w:val="22"/>
              </w:rPr>
            </w:pPr>
          </w:p>
        </w:tc>
        <w:tc>
          <w:tcPr>
            <w:tcW w:w="1092" w:type="dxa"/>
            <w:vAlign w:val="center"/>
          </w:tcPr>
          <w:p w14:paraId="19E4F980" w14:textId="77777777" w:rsidR="0094162D" w:rsidRDefault="0094162D" w:rsidP="00B55EBD">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Vs. 1.3 </w:t>
            </w:r>
          </w:p>
        </w:tc>
        <w:tc>
          <w:tcPr>
            <w:tcW w:w="1555" w:type="dxa"/>
            <w:vAlign w:val="center"/>
          </w:tcPr>
          <w:p w14:paraId="00445D46"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Aprile 2018</w:t>
            </w:r>
          </w:p>
        </w:tc>
        <w:tc>
          <w:tcPr>
            <w:tcW w:w="5510" w:type="dxa"/>
            <w:vAlign w:val="center"/>
          </w:tcPr>
          <w:p w14:paraId="59BAFBA1" w14:textId="77777777" w:rsidR="0094162D" w:rsidRDefault="0094162D" w:rsidP="0094162D">
            <w:pPr>
              <w:pStyle w:val="Paragrafoelenco"/>
              <w:numPr>
                <w:ilvl w:val="0"/>
                <w:numId w:val="1"/>
              </w:numPr>
              <w:spacing w:line="240" w:lineRule="atLeast"/>
              <w:jc w:val="both"/>
              <w:rPr>
                <w:rFonts w:asciiTheme="majorHAnsi" w:hAnsiTheme="majorHAnsi" w:cstheme="majorHAnsi"/>
                <w:bCs/>
                <w:sz w:val="22"/>
                <w:szCs w:val="22"/>
              </w:rPr>
            </w:pPr>
            <w:r w:rsidRPr="00374A0A">
              <w:rPr>
                <w:rFonts w:ascii="Calibri" w:eastAsia="Times New Roman" w:hAnsi="Calibri" w:cs="Times New Roman"/>
                <w:sz w:val="23"/>
                <w:szCs w:val="23"/>
              </w:rPr>
              <w:t>CAPITOLI MANUALE DELLE PROCEDURE DEL PO FSE 2014-2020 – Regione Basilicata</w:t>
            </w:r>
          </w:p>
        </w:tc>
      </w:tr>
      <w:tr w:rsidR="0094162D" w:rsidRPr="007C2C03" w14:paraId="1728BA4E" w14:textId="77777777" w:rsidTr="00B55EBD">
        <w:trPr>
          <w:trHeight w:val="525"/>
        </w:trPr>
        <w:tc>
          <w:tcPr>
            <w:tcW w:w="1419" w:type="dxa"/>
            <w:vMerge/>
            <w:vAlign w:val="center"/>
          </w:tcPr>
          <w:p w14:paraId="388E9DE7" w14:textId="77777777" w:rsidR="0094162D" w:rsidRPr="007C2C03" w:rsidRDefault="0094162D" w:rsidP="00B55EBD">
            <w:pPr>
              <w:spacing w:line="300" w:lineRule="atLeast"/>
              <w:ind w:left="24"/>
              <w:jc w:val="both"/>
              <w:rPr>
                <w:rFonts w:asciiTheme="majorHAnsi" w:hAnsiTheme="majorHAnsi" w:cstheme="majorHAnsi"/>
                <w:bCs/>
                <w:sz w:val="22"/>
                <w:szCs w:val="22"/>
              </w:rPr>
            </w:pPr>
          </w:p>
        </w:tc>
        <w:tc>
          <w:tcPr>
            <w:tcW w:w="1092" w:type="dxa"/>
            <w:vAlign w:val="center"/>
          </w:tcPr>
          <w:p w14:paraId="524C78F7"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 xml:space="preserve">Vs. 1.4 </w:t>
            </w:r>
          </w:p>
        </w:tc>
        <w:tc>
          <w:tcPr>
            <w:tcW w:w="1555" w:type="dxa"/>
            <w:vAlign w:val="center"/>
          </w:tcPr>
          <w:p w14:paraId="5AC97199"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Aprile 2018</w:t>
            </w:r>
          </w:p>
        </w:tc>
        <w:tc>
          <w:tcPr>
            <w:tcW w:w="5510" w:type="dxa"/>
            <w:vAlign w:val="center"/>
          </w:tcPr>
          <w:p w14:paraId="7D17DA90" w14:textId="77777777" w:rsidR="0094162D" w:rsidRDefault="0094162D" w:rsidP="0094162D">
            <w:pPr>
              <w:pStyle w:val="Paragrafoelenco"/>
              <w:numPr>
                <w:ilvl w:val="0"/>
                <w:numId w:val="1"/>
              </w:numPr>
              <w:spacing w:line="240" w:lineRule="atLeast"/>
              <w:jc w:val="both"/>
              <w:rPr>
                <w:rFonts w:asciiTheme="majorHAnsi" w:hAnsiTheme="majorHAnsi" w:cstheme="majorHAnsi"/>
                <w:bCs/>
                <w:sz w:val="22"/>
                <w:szCs w:val="22"/>
              </w:rPr>
            </w:pPr>
            <w:r w:rsidRPr="00374A0A">
              <w:rPr>
                <w:rFonts w:ascii="Calibri" w:eastAsia="Times New Roman" w:hAnsi="Calibri" w:cs="Times New Roman"/>
                <w:sz w:val="23"/>
                <w:szCs w:val="23"/>
              </w:rPr>
              <w:t>CAPITOLI MANUALE DELLE PROCEDURE DEL PO FSE 2014-2020 – Regione Basilicata</w:t>
            </w:r>
          </w:p>
        </w:tc>
      </w:tr>
      <w:tr w:rsidR="0094162D" w:rsidRPr="007C2C03" w14:paraId="18801376" w14:textId="77777777" w:rsidTr="00B55EBD">
        <w:trPr>
          <w:trHeight w:val="525"/>
        </w:trPr>
        <w:tc>
          <w:tcPr>
            <w:tcW w:w="1419" w:type="dxa"/>
            <w:vMerge/>
            <w:vAlign w:val="center"/>
          </w:tcPr>
          <w:p w14:paraId="107FFCB5" w14:textId="77777777" w:rsidR="0094162D" w:rsidRPr="007C2C03" w:rsidRDefault="0094162D" w:rsidP="00B55EBD">
            <w:pPr>
              <w:spacing w:line="300" w:lineRule="atLeast"/>
              <w:ind w:left="24"/>
              <w:jc w:val="both"/>
              <w:rPr>
                <w:rFonts w:asciiTheme="majorHAnsi" w:hAnsiTheme="majorHAnsi" w:cstheme="majorHAnsi"/>
                <w:bCs/>
                <w:sz w:val="22"/>
                <w:szCs w:val="22"/>
              </w:rPr>
            </w:pPr>
          </w:p>
        </w:tc>
        <w:tc>
          <w:tcPr>
            <w:tcW w:w="1092" w:type="dxa"/>
            <w:vAlign w:val="center"/>
          </w:tcPr>
          <w:p w14:paraId="190E7257"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1.5</w:t>
            </w:r>
          </w:p>
        </w:tc>
        <w:tc>
          <w:tcPr>
            <w:tcW w:w="1555" w:type="dxa"/>
            <w:vAlign w:val="center"/>
          </w:tcPr>
          <w:p w14:paraId="5A452B20" w14:textId="77777777" w:rsidR="0094162D" w:rsidRDefault="0094162D"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Luglio 2018</w:t>
            </w:r>
          </w:p>
        </w:tc>
        <w:tc>
          <w:tcPr>
            <w:tcW w:w="5510" w:type="dxa"/>
            <w:vAlign w:val="center"/>
          </w:tcPr>
          <w:p w14:paraId="2A945B52" w14:textId="77777777" w:rsidR="0094162D" w:rsidRDefault="0094162D" w:rsidP="0094162D">
            <w:pPr>
              <w:pStyle w:val="Paragrafoelenco"/>
              <w:numPr>
                <w:ilvl w:val="0"/>
                <w:numId w:val="1"/>
              </w:numPr>
              <w:spacing w:line="240" w:lineRule="atLeast"/>
              <w:jc w:val="both"/>
              <w:rPr>
                <w:rFonts w:asciiTheme="majorHAnsi" w:hAnsiTheme="majorHAnsi" w:cstheme="majorHAnsi"/>
                <w:bCs/>
                <w:sz w:val="22"/>
                <w:szCs w:val="22"/>
              </w:rPr>
            </w:pPr>
            <w:r>
              <w:rPr>
                <w:rFonts w:asciiTheme="majorHAnsi" w:hAnsiTheme="majorHAnsi" w:cstheme="majorHAnsi"/>
                <w:bCs/>
                <w:sz w:val="22"/>
                <w:szCs w:val="22"/>
              </w:rPr>
              <w:t xml:space="preserve">Elaborazione di un documento descrittivo della Procedura per il trattamento delle irregolarità e dei recuperi </w:t>
            </w:r>
          </w:p>
        </w:tc>
      </w:tr>
      <w:tr w:rsidR="0094162D" w:rsidRPr="007C2C03" w14:paraId="557A56FA" w14:textId="77777777" w:rsidTr="00B55EBD">
        <w:trPr>
          <w:trHeight w:val="525"/>
        </w:trPr>
        <w:tc>
          <w:tcPr>
            <w:tcW w:w="1419" w:type="dxa"/>
            <w:vMerge/>
            <w:vAlign w:val="center"/>
          </w:tcPr>
          <w:p w14:paraId="047751F7" w14:textId="77777777" w:rsidR="0094162D" w:rsidRPr="007C2C03" w:rsidRDefault="0094162D" w:rsidP="00B55EBD">
            <w:pPr>
              <w:spacing w:line="300" w:lineRule="atLeast"/>
              <w:ind w:left="24"/>
              <w:jc w:val="both"/>
              <w:rPr>
                <w:rFonts w:asciiTheme="majorHAnsi" w:hAnsiTheme="majorHAnsi" w:cstheme="majorHAnsi"/>
                <w:bCs/>
                <w:sz w:val="22"/>
                <w:szCs w:val="22"/>
              </w:rPr>
            </w:pPr>
          </w:p>
        </w:tc>
        <w:tc>
          <w:tcPr>
            <w:tcW w:w="1092" w:type="dxa"/>
            <w:vAlign w:val="center"/>
          </w:tcPr>
          <w:p w14:paraId="709017C4" w14:textId="77777777" w:rsidR="0094162D" w:rsidRDefault="00680489"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Vs 1.6</w:t>
            </w:r>
          </w:p>
        </w:tc>
        <w:tc>
          <w:tcPr>
            <w:tcW w:w="1555" w:type="dxa"/>
            <w:vAlign w:val="center"/>
          </w:tcPr>
          <w:p w14:paraId="62ECAC64" w14:textId="77777777" w:rsidR="0094162D" w:rsidRDefault="00680489" w:rsidP="00B55EBD">
            <w:pPr>
              <w:spacing w:line="300" w:lineRule="atLeast"/>
              <w:ind w:left="24"/>
              <w:jc w:val="both"/>
              <w:rPr>
                <w:rFonts w:asciiTheme="majorHAnsi" w:hAnsiTheme="majorHAnsi" w:cstheme="majorHAnsi"/>
                <w:bCs/>
                <w:sz w:val="22"/>
                <w:szCs w:val="22"/>
              </w:rPr>
            </w:pPr>
            <w:r>
              <w:rPr>
                <w:rFonts w:asciiTheme="majorHAnsi" w:hAnsiTheme="majorHAnsi" w:cstheme="majorHAnsi"/>
                <w:bCs/>
                <w:sz w:val="22"/>
                <w:szCs w:val="22"/>
              </w:rPr>
              <w:t>Luglio 2018</w:t>
            </w:r>
          </w:p>
        </w:tc>
        <w:tc>
          <w:tcPr>
            <w:tcW w:w="5510" w:type="dxa"/>
            <w:vAlign w:val="center"/>
          </w:tcPr>
          <w:p w14:paraId="2C9E71A3" w14:textId="77777777" w:rsidR="0094162D" w:rsidRDefault="00680489" w:rsidP="0094162D">
            <w:pPr>
              <w:pStyle w:val="Paragrafoelenco"/>
              <w:numPr>
                <w:ilvl w:val="0"/>
                <w:numId w:val="1"/>
              </w:numPr>
              <w:spacing w:line="240" w:lineRule="atLeast"/>
              <w:jc w:val="both"/>
              <w:rPr>
                <w:rFonts w:asciiTheme="majorHAnsi" w:hAnsiTheme="majorHAnsi" w:cstheme="majorHAnsi"/>
                <w:bCs/>
                <w:sz w:val="22"/>
                <w:szCs w:val="22"/>
              </w:rPr>
            </w:pPr>
            <w:r>
              <w:rPr>
                <w:rFonts w:asciiTheme="majorHAnsi" w:hAnsiTheme="majorHAnsi" w:cstheme="majorHAnsi"/>
                <w:bCs/>
                <w:sz w:val="22"/>
                <w:szCs w:val="22"/>
              </w:rPr>
              <w:t>Integrato paragrafo 3.4.2</w:t>
            </w:r>
          </w:p>
        </w:tc>
      </w:tr>
      <w:tr w:rsidR="00090A25" w:rsidRPr="007C2C03" w14:paraId="0C6E3F52" w14:textId="77777777" w:rsidTr="00B55EBD">
        <w:trPr>
          <w:trHeight w:val="525"/>
          <w:ins w:id="19" w:author="a" w:date="2020-02-11T09:11:00Z"/>
        </w:trPr>
        <w:tc>
          <w:tcPr>
            <w:tcW w:w="1419" w:type="dxa"/>
            <w:vAlign w:val="center"/>
          </w:tcPr>
          <w:p w14:paraId="516789B7" w14:textId="77777777" w:rsidR="00090A25" w:rsidRPr="007C2C03" w:rsidRDefault="00090A25" w:rsidP="00B55EBD">
            <w:pPr>
              <w:spacing w:line="300" w:lineRule="atLeast"/>
              <w:ind w:left="24"/>
              <w:jc w:val="both"/>
              <w:rPr>
                <w:ins w:id="20" w:author="a" w:date="2020-02-11T09:11:00Z"/>
                <w:rFonts w:asciiTheme="majorHAnsi" w:hAnsiTheme="majorHAnsi" w:cstheme="majorHAnsi"/>
                <w:bCs/>
                <w:sz w:val="22"/>
                <w:szCs w:val="22"/>
              </w:rPr>
            </w:pPr>
            <w:ins w:id="21" w:author="a" w:date="2020-02-11T09:12:00Z">
              <w:r>
                <w:rPr>
                  <w:rFonts w:asciiTheme="majorHAnsi" w:hAnsiTheme="majorHAnsi" w:cstheme="majorHAnsi"/>
                  <w:bCs/>
                  <w:sz w:val="22"/>
                  <w:szCs w:val="22"/>
                </w:rPr>
                <w:t>VS 3.0</w:t>
              </w:r>
            </w:ins>
          </w:p>
        </w:tc>
        <w:tc>
          <w:tcPr>
            <w:tcW w:w="1092" w:type="dxa"/>
            <w:vAlign w:val="center"/>
          </w:tcPr>
          <w:p w14:paraId="0C1B039B" w14:textId="77777777" w:rsidR="00090A25" w:rsidRDefault="00090A25" w:rsidP="00B55EBD">
            <w:pPr>
              <w:spacing w:line="300" w:lineRule="atLeast"/>
              <w:ind w:left="24"/>
              <w:jc w:val="both"/>
              <w:rPr>
                <w:ins w:id="22" w:author="a" w:date="2020-02-11T09:11:00Z"/>
                <w:rFonts w:asciiTheme="majorHAnsi" w:hAnsiTheme="majorHAnsi" w:cstheme="majorHAnsi"/>
                <w:bCs/>
                <w:sz w:val="22"/>
                <w:szCs w:val="22"/>
              </w:rPr>
            </w:pPr>
          </w:p>
        </w:tc>
        <w:tc>
          <w:tcPr>
            <w:tcW w:w="1555" w:type="dxa"/>
            <w:vAlign w:val="center"/>
          </w:tcPr>
          <w:p w14:paraId="036607C9" w14:textId="77777777" w:rsidR="00090A25" w:rsidRDefault="00090A25" w:rsidP="00B55EBD">
            <w:pPr>
              <w:spacing w:line="300" w:lineRule="atLeast"/>
              <w:ind w:left="24"/>
              <w:jc w:val="both"/>
              <w:rPr>
                <w:ins w:id="23" w:author="a" w:date="2020-02-11T09:11:00Z"/>
                <w:rFonts w:asciiTheme="majorHAnsi" w:hAnsiTheme="majorHAnsi" w:cstheme="majorHAnsi"/>
                <w:bCs/>
                <w:sz w:val="22"/>
                <w:szCs w:val="22"/>
              </w:rPr>
            </w:pPr>
          </w:p>
        </w:tc>
        <w:tc>
          <w:tcPr>
            <w:tcW w:w="5510" w:type="dxa"/>
            <w:vAlign w:val="center"/>
          </w:tcPr>
          <w:p w14:paraId="0322203F" w14:textId="77777777" w:rsidR="00090A25" w:rsidRDefault="00090A25" w:rsidP="00090A25">
            <w:pPr>
              <w:pStyle w:val="Paragrafoelenco"/>
              <w:numPr>
                <w:ilvl w:val="0"/>
                <w:numId w:val="1"/>
              </w:numPr>
              <w:spacing w:line="240" w:lineRule="atLeast"/>
              <w:jc w:val="both"/>
              <w:rPr>
                <w:ins w:id="24" w:author="Silvana Possidente" w:date="2021-09-14T11:01:00Z"/>
                <w:rFonts w:asciiTheme="majorHAnsi" w:hAnsiTheme="majorHAnsi" w:cstheme="majorHAnsi"/>
                <w:bCs/>
                <w:sz w:val="22"/>
                <w:szCs w:val="22"/>
              </w:rPr>
            </w:pPr>
            <w:ins w:id="25" w:author="a" w:date="2020-02-11T09:11:00Z">
              <w:r w:rsidRPr="00090A25">
                <w:rPr>
                  <w:rFonts w:asciiTheme="majorHAnsi" w:hAnsiTheme="majorHAnsi" w:cstheme="majorHAnsi"/>
                  <w:bCs/>
                  <w:sz w:val="22"/>
                  <w:szCs w:val="22"/>
                </w:rPr>
                <w:t xml:space="preserve">Integrato il paragrafo </w:t>
              </w:r>
            </w:ins>
            <w:ins w:id="26" w:author="a" w:date="2020-02-11T09:12:00Z">
              <w:r w:rsidRPr="00090A25">
                <w:rPr>
                  <w:rFonts w:asciiTheme="majorHAnsi" w:hAnsiTheme="majorHAnsi" w:cstheme="majorHAnsi"/>
                  <w:bCs/>
                  <w:sz w:val="22"/>
                  <w:szCs w:val="22"/>
                </w:rPr>
                <w:t>3.4.3</w:t>
              </w:r>
            </w:ins>
            <w:ins w:id="27" w:author="a" w:date="2020-02-11T09:11:00Z">
              <w:r w:rsidRPr="00090A25">
                <w:rPr>
                  <w:rFonts w:asciiTheme="majorHAnsi" w:hAnsiTheme="majorHAnsi" w:cstheme="majorHAnsi"/>
                  <w:bCs/>
                  <w:sz w:val="22"/>
                  <w:szCs w:val="22"/>
                </w:rPr>
                <w:t xml:space="preserve"> con i riferimenti alle Linee Guida nazionali per l’utilizzo del sistema comunitario antifrode ARACHNE - Versione 1.0 del 22 luglio 2019</w:t>
              </w:r>
            </w:ins>
            <w:ins w:id="28" w:author="Silvana Possidente" w:date="2021-09-14T11:01:00Z">
              <w:r w:rsidR="00A91B7C">
                <w:rPr>
                  <w:rFonts w:asciiTheme="majorHAnsi" w:hAnsiTheme="majorHAnsi" w:cstheme="majorHAnsi"/>
                  <w:bCs/>
                  <w:sz w:val="22"/>
                  <w:szCs w:val="22"/>
                </w:rPr>
                <w:t>;</w:t>
              </w:r>
            </w:ins>
          </w:p>
          <w:p w14:paraId="7C455F84" w14:textId="39C0B62F" w:rsidR="00A91B7C" w:rsidRDefault="00A91B7C" w:rsidP="00090A25">
            <w:pPr>
              <w:pStyle w:val="Paragrafoelenco"/>
              <w:numPr>
                <w:ilvl w:val="0"/>
                <w:numId w:val="1"/>
              </w:numPr>
              <w:spacing w:line="240" w:lineRule="atLeast"/>
              <w:jc w:val="both"/>
              <w:rPr>
                <w:ins w:id="29" w:author="a" w:date="2020-02-11T09:11:00Z"/>
                <w:rFonts w:asciiTheme="majorHAnsi" w:hAnsiTheme="majorHAnsi" w:cstheme="majorHAnsi"/>
                <w:bCs/>
                <w:sz w:val="22"/>
                <w:szCs w:val="22"/>
              </w:rPr>
            </w:pPr>
            <w:ins w:id="30" w:author="Silvana Possidente" w:date="2021-09-14T11:01:00Z">
              <w:r>
                <w:rPr>
                  <w:rFonts w:asciiTheme="majorHAnsi" w:hAnsiTheme="majorHAnsi" w:cstheme="majorHAnsi"/>
                  <w:bCs/>
                  <w:sz w:val="22"/>
                  <w:szCs w:val="22"/>
                </w:rPr>
                <w:t>Modificato paragrafo 4.1 nella parte relativa all’analisi del rischio.</w:t>
              </w:r>
            </w:ins>
          </w:p>
        </w:tc>
      </w:tr>
    </w:tbl>
    <w:p w14:paraId="7C7FE3B5" w14:textId="77777777" w:rsidR="0094162D" w:rsidRDefault="0094162D" w:rsidP="008D622D">
      <w:pPr>
        <w:spacing w:line="300" w:lineRule="atLeast"/>
        <w:ind w:left="432"/>
        <w:jc w:val="both"/>
        <w:rPr>
          <w:rFonts w:asciiTheme="majorHAnsi" w:hAnsiTheme="majorHAnsi" w:cstheme="majorHAnsi"/>
          <w:b/>
          <w:bCs/>
          <w:sz w:val="22"/>
          <w:szCs w:val="22"/>
        </w:rPr>
      </w:pPr>
    </w:p>
    <w:p w14:paraId="514F9C6D" w14:textId="77777777" w:rsidR="0094162D" w:rsidRPr="008D622D" w:rsidRDefault="0094162D" w:rsidP="008D622D">
      <w:pPr>
        <w:spacing w:line="300" w:lineRule="atLeast"/>
        <w:ind w:left="432"/>
        <w:jc w:val="both"/>
        <w:rPr>
          <w:rFonts w:asciiTheme="majorHAnsi" w:hAnsiTheme="majorHAnsi" w:cstheme="majorHAnsi"/>
          <w:b/>
          <w:bCs/>
          <w:sz w:val="22"/>
          <w:szCs w:val="22"/>
        </w:rPr>
      </w:pPr>
    </w:p>
    <w:p w14:paraId="7630DD3B" w14:textId="77777777" w:rsidR="007A7E06" w:rsidRPr="008D622D" w:rsidRDefault="007A7E06" w:rsidP="008D622D">
      <w:pPr>
        <w:spacing w:line="300" w:lineRule="atLeast"/>
        <w:ind w:left="432"/>
        <w:jc w:val="both"/>
        <w:rPr>
          <w:rFonts w:asciiTheme="majorHAnsi" w:hAnsiTheme="majorHAnsi" w:cstheme="majorHAnsi"/>
          <w:b/>
          <w:bCs/>
          <w:sz w:val="22"/>
          <w:szCs w:val="22"/>
        </w:rPr>
      </w:pPr>
      <w:bookmarkStart w:id="31" w:name="_Toc479350814"/>
      <w:bookmarkStart w:id="32" w:name="_Toc479350915"/>
      <w:bookmarkEnd w:id="31"/>
      <w:bookmarkEnd w:id="32"/>
      <w:r w:rsidRPr="008D622D">
        <w:rPr>
          <w:rFonts w:asciiTheme="majorHAnsi" w:hAnsiTheme="majorHAnsi" w:cstheme="majorHAnsi"/>
          <w:b/>
          <w:bCs/>
          <w:sz w:val="22"/>
          <w:szCs w:val="22"/>
        </w:rPr>
        <w:br w:type="page"/>
      </w:r>
    </w:p>
    <w:p w14:paraId="4BA42641" w14:textId="77777777" w:rsidR="007A7E06" w:rsidRPr="008D622D" w:rsidRDefault="00D345FE" w:rsidP="008D622D">
      <w:pPr>
        <w:pStyle w:val="Titolo1"/>
        <w:numPr>
          <w:ilvl w:val="0"/>
          <w:numId w:val="3"/>
        </w:numPr>
        <w:spacing w:after="0" w:line="300" w:lineRule="atLeast"/>
        <w:ind w:firstLine="0"/>
        <w:jc w:val="both"/>
        <w:rPr>
          <w:rFonts w:asciiTheme="majorHAnsi" w:hAnsiTheme="majorHAnsi" w:cstheme="majorHAnsi"/>
          <w:b/>
          <w:bCs/>
          <w:color w:val="auto"/>
          <w:sz w:val="22"/>
          <w:szCs w:val="22"/>
        </w:rPr>
      </w:pPr>
      <w:bookmarkStart w:id="33" w:name="_Toc507604994"/>
      <w:bookmarkStart w:id="34" w:name="_Toc520720482"/>
      <w:r w:rsidRPr="008D622D">
        <w:rPr>
          <w:rFonts w:asciiTheme="majorHAnsi" w:hAnsiTheme="majorHAnsi" w:cstheme="majorHAnsi"/>
          <w:b/>
          <w:color w:val="auto"/>
          <w:sz w:val="22"/>
          <w:szCs w:val="22"/>
        </w:rPr>
        <w:lastRenderedPageBreak/>
        <w:t>SCOPO DEL DOCUMENTO</w:t>
      </w:r>
      <w:bookmarkEnd w:id="33"/>
      <w:bookmarkEnd w:id="34"/>
    </w:p>
    <w:p w14:paraId="735C7556"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A norma dell'articolo 59, paragrafo 2, del regolamento finanziario, gli Stati membri adottano tutte le misure necessarie, comprese misure legislative, regolamentari e amministrative, per tutelare gli interessi finanziari dell'Unione e, nello specifico, prevengono, individuano e rettificano le irregolarità e le frodi. L'RDC prevede requisiti specifici in relazione alle responsabilità degli Stati membri nella prevenzione delle frodi. </w:t>
      </w:r>
    </w:p>
    <w:p w14:paraId="3D0E4965"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Oltre al disposto dell'articolo 72, lettera h), dell'RDC, secondo cui i sistemi di gestione e di controllo prevedono la prevenzione, il rilevamento e la correzione di irregolarità, comprese le frodi, e il recupero di importi indebitamente versati, compresi, se del caso, gli interessi, a norma dell'articolo 125, paragrafo 4, lettera c), dello stesso regolamento, l'AG istituisce misure antifrode efficaci e proporzionate, tenendo conto dei rischi individuati. </w:t>
      </w:r>
    </w:p>
    <w:p w14:paraId="682289EC"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 I rischi di frode e di corruzione devono essere gestiti in maniera appropriata. Le AG hanno la responsabilità di dimostrare che qualsivoglia tentativo di frode al bilancio dell'UE è inammissibile e non sarà tollerato. </w:t>
      </w:r>
    </w:p>
    <w:p w14:paraId="10120199"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La valutazione dei rischi concerne soltanto rischi di frode specifici e non le irregolarità. Tuttavia, l'attuazione efficace di tale esercizio può ripercuotersi indirettamente anche sulla prevenzione e sull'individuazione delle irregolarità in senso lato, intese come categoria più ampia della frode.  L'elemento che distingue la frode dall'irregolarità è l'intenzionalità. </w:t>
      </w:r>
    </w:p>
    <w:p w14:paraId="1DD3FC69"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La convenzione elaborata in base all'articolo K.3 del trattato sull'Unione europea relativa alla tutela degli interessi finanziari delle Comunità europee6 definisce "frode", in materia di spese, qualsiasi azione od omissione intenzionale relativa:   </w:t>
      </w:r>
    </w:p>
    <w:p w14:paraId="688719F7"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 all'utilizzo o alla presentazione di dichiarazioni o documenti falsi, inesatti o incompleti cui consegue il percepimento o la ritenzione illecita di fondi provenienti dal bilancio generale delle Comunità europee o dai bilanci gestiti dalle Comunità europee o per conto di esse; </w:t>
      </w:r>
    </w:p>
    <w:p w14:paraId="21FC000F"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 alla mancata comunicazione di un'informazione in violazione di un obbligo specifico cui consegue lo stesso effetto; - alla distrazione di tali fondi per fini diversi da quelli per cui essi sono stati inizialmente concessi". </w:t>
      </w:r>
    </w:p>
    <w:p w14:paraId="5B9B056E"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Una definizione di corruzione in senso ampio utilizzata dalla Commissione è "l'abuso di potere (pubblico) ai fini di un profitto privato". I pagamenti illeciti facilitano molti altri tipi di frode, quali l'emissione di fatture false, le spese fittizie o l'inosservanza delle specifiche del contratto. La forma più diffusa di corruzione è rappresentata dai pagamenti illeciti o da altri vantaggi: un destinatario (corruzione passiva) accetta una tangente da un mittente (corruzione attiva) in cambio di un favore</w:t>
      </w:r>
    </w:p>
    <w:p w14:paraId="652C3FD3" w14:textId="77777777" w:rsidR="0075065B" w:rsidRPr="008D622D" w:rsidRDefault="0075065B"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il presente documento intende </w:t>
      </w:r>
    </w:p>
    <w:p w14:paraId="6D996CF2" w14:textId="77777777" w:rsidR="00BF6143" w:rsidRPr="008D622D" w:rsidRDefault="00BF6143" w:rsidP="008D622D">
      <w:pPr>
        <w:autoSpaceDE w:val="0"/>
        <w:autoSpaceDN w:val="0"/>
        <w:adjustRightInd w:val="0"/>
        <w:spacing w:line="300" w:lineRule="atLeast"/>
        <w:ind w:left="432"/>
        <w:jc w:val="both"/>
        <w:rPr>
          <w:rFonts w:asciiTheme="majorHAnsi" w:hAnsiTheme="majorHAnsi" w:cstheme="majorHAnsi"/>
          <w:sz w:val="22"/>
          <w:szCs w:val="22"/>
        </w:rPr>
      </w:pPr>
    </w:p>
    <w:p w14:paraId="31F58450" w14:textId="77777777" w:rsidR="00BF6143" w:rsidRPr="008D622D" w:rsidRDefault="00A14CE6" w:rsidP="008D622D">
      <w:pPr>
        <w:pStyle w:val="Titolo1"/>
        <w:numPr>
          <w:ilvl w:val="0"/>
          <w:numId w:val="3"/>
        </w:numPr>
        <w:spacing w:after="0" w:line="300" w:lineRule="atLeast"/>
        <w:ind w:firstLine="0"/>
        <w:jc w:val="both"/>
        <w:rPr>
          <w:rFonts w:asciiTheme="majorHAnsi" w:hAnsiTheme="majorHAnsi" w:cstheme="majorHAnsi"/>
          <w:b/>
          <w:color w:val="auto"/>
          <w:sz w:val="22"/>
          <w:szCs w:val="22"/>
        </w:rPr>
      </w:pPr>
      <w:bookmarkStart w:id="35" w:name="_Toc520720483"/>
      <w:r w:rsidRPr="008D622D">
        <w:rPr>
          <w:rFonts w:asciiTheme="majorHAnsi" w:hAnsiTheme="majorHAnsi" w:cstheme="majorHAnsi"/>
          <w:b/>
          <w:color w:val="auto"/>
          <w:sz w:val="22"/>
          <w:szCs w:val="22"/>
        </w:rPr>
        <w:t>POLITICA ANTIFRODE</w:t>
      </w:r>
      <w:r w:rsidR="0075065B" w:rsidRPr="008D622D">
        <w:rPr>
          <w:rFonts w:asciiTheme="majorHAnsi" w:hAnsiTheme="majorHAnsi" w:cstheme="majorHAnsi"/>
          <w:b/>
          <w:color w:val="auto"/>
          <w:sz w:val="22"/>
          <w:szCs w:val="22"/>
        </w:rPr>
        <w:t xml:space="preserve"> – MISURE DI PREVENZIONE</w:t>
      </w:r>
      <w:bookmarkEnd w:id="35"/>
    </w:p>
    <w:p w14:paraId="32E1C967" w14:textId="77777777" w:rsidR="00A14CE6" w:rsidRPr="008D622D" w:rsidRDefault="00A14CE6" w:rsidP="008D622D">
      <w:pPr>
        <w:pStyle w:val="Titolo2"/>
        <w:ind w:left="432"/>
        <w:jc w:val="both"/>
        <w:rPr>
          <w:rFonts w:cstheme="majorHAnsi"/>
          <w:color w:val="auto"/>
          <w:sz w:val="22"/>
          <w:szCs w:val="22"/>
        </w:rPr>
      </w:pPr>
      <w:bookmarkStart w:id="36" w:name="_Toc520720484"/>
      <w:r w:rsidRPr="008D622D">
        <w:rPr>
          <w:rFonts w:cstheme="majorHAnsi"/>
          <w:color w:val="auto"/>
          <w:sz w:val="22"/>
          <w:szCs w:val="22"/>
        </w:rPr>
        <w:t>INTRODUZIONE</w:t>
      </w:r>
      <w:bookmarkEnd w:id="36"/>
    </w:p>
    <w:p w14:paraId="1AF8542E"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La Regione Basilicata ha adottato, con DGR n. 953 del 30.07.2014, il Codice di comportamento ed ha dato ampia diffusione allo stesso, anche attraverso la pubblicazione dello stesso sul sito istituzionale dell’Amministrazione. Il Codice si applica a tutto il personale dipendente della Giunta della Regione Basilicata, ivi compreso quello con qualifica dirigenziale, con rapporto di lavoro subordinato a tempo indeterminato e determinato, a tempo pieno e a tempo parziale e disciplina, altresì, norme specifiche di condotta incombenti anche su tutti coloro che, a vario titolo hanno rapporti  di lavoro/fornitura con l’Amministrazione, ossia a tutti i collaboratori o consulenti (con qualsiasi tipologia di contratto o incarico </w:t>
      </w:r>
      <w:r w:rsidRPr="008D622D">
        <w:rPr>
          <w:rFonts w:asciiTheme="majorHAnsi" w:hAnsiTheme="majorHAnsi" w:cstheme="majorHAnsi"/>
          <w:sz w:val="22"/>
          <w:szCs w:val="22"/>
        </w:rPr>
        <w:lastRenderedPageBreak/>
        <w:t xml:space="preserve">ed a qualsiasi titolo), ai titolari di organi e di incarichi negli uffici di diretta collaborazione delle autorità politiche, nonché nei confronti dei collaboratori a qualsiasi titolo e dipendenti di imprese fornitrici di beni o servizi e che realizzano opere in favore dell'Amministrazione. </w:t>
      </w:r>
    </w:p>
    <w:p w14:paraId="43C2216F"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Inoltre, in linea con quanto previsto dall’art. 125, comma 4, lettera c, del Regolamento (UE) n. 1303/2013, l’AdG ha adottato lo strumento di autovalutazione del rischio di frode,  definito dal gruppo di lavoro ristretto sulla “Valutazione del rischio di frode”, costituito presso Tecnostruttura delle Regioni, in conformità alle indicazioni fornite dai Servizi della Commissione europea nella nota orientativa EGESIF_14-0021-00 del 16/06/2014, ed istituito il Gruppo di autovalutazione del rischio di frode, demandando allo stesso la valutazione dell’impatto e della probabilità dei potenziali rischi di frode che potrebbero verificarsi rispetto alla gestione e al controllo del Programma Operativo.</w:t>
      </w:r>
    </w:p>
    <w:p w14:paraId="0989660F"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L'Autorità di Gestione del PO FSE Basilicata 2014/2020 si impegna a garantire elevati standard giuridici, etici e morali e ad aderire ai principi di integrità, obiettività ed onestà. </w:t>
      </w:r>
    </w:p>
    <w:p w14:paraId="771D12E8"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Intende inoltre dimostrare la propria opposizione alla frode e alla corruzione nella gestione delle proprie attività e conta sul fatto che tutti i membri del personale condividano questo impegno. Questa politica mira a promuovere una cultura che dissuada dal compiere attività fraudolente e a facilitare la prevenzione e l'individuazione delle frodi, nonché lo sviluppo di procedure che contribuiranno alle indagini sulle frodi e sui reati connessi e garantiranno che tali casi siano trattati tempestivamente e opportunamente. È prevista una procedura per la divulgazione delle situazioni di conflitto di interessi. </w:t>
      </w:r>
    </w:p>
    <w:p w14:paraId="316B36BC"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Il termine frode è usato, nella sua accezione comune, per descrivere un'ampia gamma di attività illecite, che includono furto, corruzione, uso improprio di fondi, tangenti, falsificazione, false dichiarazioni, collusione, riciclaggio di denaro e occultamento di fatti concreti. Spesso implica il ricorso all'inganno per ottenere un profitto personale per sé, per una persona cui si è legati o un terzo, oppure una perdita per altri - l'elemento fondamentale che distingue la frode dall'irregolarità è l'intenzionalità. La frode non ha soltanto potenziali ripercussioni finanziarie, ma può anche ledere la reputazione di un organismo competente della gestione efficace ed efficiente dei fondi. Questo aspetto riveste particolare importanza per gli enti pubblici responsabili della gestione dei fondi dell'UE. La corruzione è definita come l'abuso di potere ai fini di un profitto privato. Vi è conflitto di interessi quando l'esercizio imparziale e obiettivo delle funzioni ufficiali di un soggetto è compromesso da motivi familiari, affettivi, da affinità politica o nazionale, da interesse economico o da qualsiasi altra comunanza di interessi con, ad esempio, un richiedente o un beneficiario di fondi dell'UE.</w:t>
      </w:r>
    </w:p>
    <w:p w14:paraId="791F85DD"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La frode può manifestarsi in molteplici modi. L'AdG adotta una politica di tolleranza zero nei confronti della frode e della corruzione e mette in atto un solido sistema di controllo, inteso a prevenire e ad individuare, per quanto possibile, le attività fraudolente e, qualora si verifichino, a rettificarne le conseguenze.</w:t>
      </w:r>
    </w:p>
    <w:p w14:paraId="495F58A2" w14:textId="77777777" w:rsidR="00A14CE6" w:rsidRPr="008D622D" w:rsidRDefault="00A14CE6"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Questa politica e tutte le procedure e strategie pertinenti sono sostenute dal “Gruppo di autovalutazione del rischio di frode che si occuperà attivamente di rivederle ed aggiornarle continuamente.</w:t>
      </w:r>
    </w:p>
    <w:p w14:paraId="69D827AD" w14:textId="77777777" w:rsidR="00A14CE6" w:rsidRPr="008D622D" w:rsidRDefault="00A14CE6" w:rsidP="008D622D">
      <w:pPr>
        <w:pStyle w:val="Titolo2"/>
        <w:ind w:left="432"/>
        <w:jc w:val="both"/>
        <w:rPr>
          <w:rFonts w:cstheme="majorHAnsi"/>
          <w:color w:val="auto"/>
          <w:sz w:val="22"/>
          <w:szCs w:val="22"/>
        </w:rPr>
      </w:pPr>
      <w:bookmarkStart w:id="37" w:name="_Toc520720485"/>
      <w:r w:rsidRPr="008D622D">
        <w:rPr>
          <w:rFonts w:cstheme="majorHAnsi"/>
          <w:color w:val="auto"/>
          <w:sz w:val="22"/>
          <w:szCs w:val="22"/>
        </w:rPr>
        <w:t>RESPONSABILITA’</w:t>
      </w:r>
      <w:bookmarkEnd w:id="37"/>
    </w:p>
    <w:p w14:paraId="2476F61C" w14:textId="77777777" w:rsidR="00BF6143" w:rsidRPr="008D622D" w:rsidRDefault="00BF6143"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La responsabilità dell’attuazione della politica antifrode per la gestione del Programma è attribuita all’AdG che opera sulla base degli esiti dello strumento di autovalutazione del rischio utilizzato dall’apposito gruppo di lavoro incaricato dell’autovalutazione costituito all’interno dell’AdG e comprendente i Dirigenti dei Settori coinvolti nella gestione del POR, cui spetta:</w:t>
      </w:r>
    </w:p>
    <w:p w14:paraId="02CC56FC"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lastRenderedPageBreak/>
        <w:t>effettuare un riesame periodico dei rischi di frode, con l'ausilio di una squadra di valutazione del rischio;</w:t>
      </w:r>
    </w:p>
    <w:p w14:paraId="7431A79C"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istituire una politica efficace antifrode e un piano di risposta alle frodi;</w:t>
      </w:r>
    </w:p>
    <w:p w14:paraId="2FF7F001"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garantire conoscenze e formazione del personale riguardo alla frode;</w:t>
      </w:r>
    </w:p>
    <w:p w14:paraId="55BF2928"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garantire che, al verificarsi di un rischio di frode, l'AG rinvii prontamente le indagini agli organismi competenti in materia.</w:t>
      </w:r>
    </w:p>
    <w:p w14:paraId="219AD8B9" w14:textId="77777777" w:rsidR="00BF6143" w:rsidRPr="008D622D" w:rsidRDefault="00BF6143" w:rsidP="008D622D">
      <w:pPr>
        <w:autoSpaceDE w:val="0"/>
        <w:autoSpaceDN w:val="0"/>
        <w:adjustRightInd w:val="0"/>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I titolari dei processi dell'AdG sono responsabili della gestione ordinaria dei rischi di frode e dei piani di azione, come indicato nella valutazione dei rischi di frode, e in particolare di:</w:t>
      </w:r>
    </w:p>
    <w:p w14:paraId="4C78E7FB"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garantire che sia in atto un adeguato sistema di controllo interno nel loro ambito di responsabilità;</w:t>
      </w:r>
    </w:p>
    <w:p w14:paraId="5568598E"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prevenire e individuare le frodi;</w:t>
      </w:r>
    </w:p>
    <w:p w14:paraId="1F408078"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garantire la dovuta diligenza e attuare misure preventive in caso di presunta frode;</w:t>
      </w:r>
    </w:p>
    <w:p w14:paraId="088D33F2" w14:textId="77777777" w:rsidR="00BF6143" w:rsidRPr="008D622D" w:rsidRDefault="00BF6143" w:rsidP="008D622D">
      <w:pPr>
        <w:pStyle w:val="Paragrafoelenco"/>
        <w:numPr>
          <w:ilvl w:val="0"/>
          <w:numId w:val="11"/>
        </w:numPr>
        <w:autoSpaceDE w:val="0"/>
        <w:autoSpaceDN w:val="0"/>
        <w:adjustRightInd w:val="0"/>
        <w:spacing w:line="300" w:lineRule="atLeast"/>
        <w:ind w:left="432" w:firstLine="0"/>
        <w:jc w:val="both"/>
        <w:rPr>
          <w:rFonts w:asciiTheme="majorHAnsi" w:hAnsiTheme="majorHAnsi" w:cstheme="majorHAnsi"/>
          <w:sz w:val="22"/>
          <w:szCs w:val="22"/>
        </w:rPr>
      </w:pPr>
      <w:r w:rsidRPr="008D622D">
        <w:rPr>
          <w:rFonts w:asciiTheme="majorHAnsi" w:hAnsiTheme="majorHAnsi" w:cstheme="majorHAnsi"/>
          <w:sz w:val="22"/>
          <w:szCs w:val="22"/>
        </w:rPr>
        <w:t>adottare misure correttive, sanzioni amministrative incluse, se del caso.</w:t>
      </w:r>
    </w:p>
    <w:p w14:paraId="2C0E6ECE" w14:textId="77777777" w:rsidR="00BF6143" w:rsidRPr="008D622D" w:rsidRDefault="00BF6143"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Le Autorità di Certificazione dispongono di un sistema per la registrazione e la conservazione di informazioni attendibili su ogni operazione e ricevono inoltre informazioni adeguate dall'Autorità di Gestione in merito alle procedure seguite e alle verifiche effettuate in relazione alle spese.</w:t>
      </w:r>
    </w:p>
    <w:p w14:paraId="40BDAEE6" w14:textId="77777777" w:rsidR="00BF6143" w:rsidRPr="008D622D" w:rsidRDefault="00BF6143"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Nel valutare il rischio di frode e l'adeguatezza del quadro di controllo esistente, l'Autorità di Audit è tenuta ad agire nel rispetto delle norme professionali.</w:t>
      </w:r>
    </w:p>
    <w:p w14:paraId="47EB9422" w14:textId="77777777" w:rsidR="00BF6143" w:rsidRPr="008D622D" w:rsidRDefault="00BF6143" w:rsidP="008D622D">
      <w:pPr>
        <w:pStyle w:val="Titolo2"/>
        <w:ind w:left="432"/>
        <w:jc w:val="both"/>
        <w:rPr>
          <w:rFonts w:cstheme="majorHAnsi"/>
          <w:color w:val="auto"/>
          <w:sz w:val="22"/>
          <w:szCs w:val="22"/>
        </w:rPr>
      </w:pPr>
      <w:bookmarkStart w:id="38" w:name="_Toc518557580"/>
      <w:bookmarkStart w:id="39" w:name="_Toc518557581"/>
      <w:bookmarkStart w:id="40" w:name="_Toc520720486"/>
      <w:bookmarkEnd w:id="38"/>
      <w:bookmarkEnd w:id="39"/>
      <w:r w:rsidRPr="008D622D">
        <w:rPr>
          <w:rFonts w:cstheme="majorHAnsi"/>
          <w:color w:val="auto"/>
          <w:sz w:val="22"/>
          <w:szCs w:val="22"/>
        </w:rPr>
        <w:t>Segnalazione delle frodi</w:t>
      </w:r>
      <w:bookmarkEnd w:id="40"/>
    </w:p>
    <w:p w14:paraId="339EA961" w14:textId="77777777" w:rsidR="000752C8" w:rsidRPr="008D622D" w:rsidRDefault="000752C8"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Situazioni legate a possibili irregolarità/frodi sospette possono essere rilevate dai seguenti soggetti durante lo svolgimento delle rispettive funzioni:</w:t>
      </w:r>
    </w:p>
    <w:p w14:paraId="68D4BD96" w14:textId="77777777" w:rsidR="000752C8" w:rsidRPr="008D622D" w:rsidRDefault="000752C8" w:rsidP="008D622D">
      <w:pPr>
        <w:numPr>
          <w:ilvl w:val="0"/>
          <w:numId w:val="14"/>
        </w:num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Uffici interni all’AdG preposti ai controlli amministrativi contenenti gli elementi condizionanti l'attivazione delle procedure di pagamento, alle verifiche delle domande di pagamento, alle verifiche ispettive in loco; </w:t>
      </w:r>
    </w:p>
    <w:p w14:paraId="447A0B0B" w14:textId="77777777" w:rsidR="000752C8" w:rsidRPr="008D622D" w:rsidRDefault="000752C8" w:rsidP="008D622D">
      <w:pPr>
        <w:numPr>
          <w:ilvl w:val="0"/>
          <w:numId w:val="14"/>
        </w:num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Autorità di Audit;</w:t>
      </w:r>
    </w:p>
    <w:p w14:paraId="19067FE3" w14:textId="77777777" w:rsidR="000752C8" w:rsidRPr="008D622D" w:rsidRDefault="000752C8" w:rsidP="008D622D">
      <w:pPr>
        <w:numPr>
          <w:ilvl w:val="0"/>
          <w:numId w:val="14"/>
        </w:num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Guardia di Finanza, nel corso di proprie verifiche presso soggetti beneficiari nell’ambito del POR FSE ed altre autorità abilitate a rilevare fattispecie di irregolarità/frodi. Si precisa che la Circolare del 12 Ottobre 2007 della Presidenza del Consiglio dei Ministri – Dipartimento per le politiche europee prevede che tali organi esterni sono tenuti a far pervenire tutti gli elementi di informazione necessari alla redazione del previsto "modulo", per i successivi adempimenti di competenza sopra citati.</w:t>
      </w:r>
    </w:p>
    <w:p w14:paraId="2964E79B" w14:textId="77777777" w:rsidR="000752C8" w:rsidRPr="008D622D" w:rsidRDefault="000752C8"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Qualora le disposizioni nazionali prevedano il segreto istruttorio, la comunicazione delle informazioni è sempre subordinata all'autorizzazione dell'autorità giudiziaria che procede. A tal fine i reparti operativi della Guardia di Finanza forniranno all’A</w:t>
      </w:r>
      <w:r w:rsidR="00805D4D">
        <w:rPr>
          <w:rFonts w:asciiTheme="majorHAnsi" w:hAnsiTheme="majorHAnsi" w:cstheme="majorHAnsi"/>
          <w:sz w:val="22"/>
          <w:szCs w:val="22"/>
        </w:rPr>
        <w:t>d</w:t>
      </w:r>
      <w:r w:rsidRPr="008D622D">
        <w:rPr>
          <w:rFonts w:asciiTheme="majorHAnsi" w:hAnsiTheme="majorHAnsi" w:cstheme="majorHAnsi"/>
          <w:sz w:val="22"/>
          <w:szCs w:val="22"/>
        </w:rPr>
        <w:t>G, mediante un apposito modulo, gli elementi utili per le opportune e conseguenti valutazioni amministrative. Viceversa, le decisioni assunte dagli uffici competenti dell’A</w:t>
      </w:r>
      <w:r w:rsidR="00805D4D">
        <w:rPr>
          <w:rFonts w:asciiTheme="majorHAnsi" w:hAnsiTheme="majorHAnsi" w:cstheme="majorHAnsi"/>
          <w:sz w:val="22"/>
          <w:szCs w:val="22"/>
        </w:rPr>
        <w:t>d</w:t>
      </w:r>
      <w:r w:rsidRPr="008D622D">
        <w:rPr>
          <w:rFonts w:asciiTheme="majorHAnsi" w:hAnsiTheme="majorHAnsi" w:cstheme="majorHAnsi"/>
          <w:sz w:val="22"/>
          <w:szCs w:val="22"/>
        </w:rPr>
        <w:t xml:space="preserve">G (compresa la decisione di elevare la scheda OLAF) dovranno essere comunicate alla Guardia di Finanza. </w:t>
      </w:r>
    </w:p>
    <w:p w14:paraId="1F15EB5E" w14:textId="77777777" w:rsidR="000752C8" w:rsidRPr="008D622D" w:rsidRDefault="000752C8" w:rsidP="008D622D">
      <w:pPr>
        <w:spacing w:line="300" w:lineRule="atLeast"/>
        <w:ind w:left="432"/>
        <w:jc w:val="both"/>
        <w:rPr>
          <w:rFonts w:asciiTheme="majorHAnsi" w:hAnsiTheme="majorHAnsi" w:cstheme="majorHAnsi"/>
          <w:bCs/>
          <w:kern w:val="32"/>
          <w:sz w:val="22"/>
          <w:szCs w:val="22"/>
        </w:rPr>
      </w:pPr>
      <w:r w:rsidRPr="008D622D">
        <w:rPr>
          <w:rStyle w:val="FontStyle31"/>
          <w:rFonts w:asciiTheme="majorHAnsi" w:hAnsiTheme="majorHAnsi" w:cstheme="majorHAnsi"/>
          <w:sz w:val="22"/>
          <w:szCs w:val="22"/>
        </w:rPr>
        <w:t>L’irregolarità dovrà essere segnalata, da parte del soggetto che l’ha constatata, mediante la trasmissione all’Ad</w:t>
      </w:r>
      <w:r w:rsidR="00805D4D">
        <w:rPr>
          <w:rStyle w:val="FontStyle31"/>
          <w:rFonts w:asciiTheme="majorHAnsi" w:hAnsiTheme="majorHAnsi" w:cstheme="majorHAnsi"/>
          <w:sz w:val="22"/>
          <w:szCs w:val="22"/>
        </w:rPr>
        <w:t>G</w:t>
      </w:r>
      <w:r w:rsidRPr="008D622D">
        <w:rPr>
          <w:rStyle w:val="FontStyle31"/>
          <w:rFonts w:asciiTheme="majorHAnsi" w:hAnsiTheme="majorHAnsi" w:cstheme="majorHAnsi"/>
          <w:sz w:val="22"/>
          <w:szCs w:val="22"/>
        </w:rPr>
        <w:t xml:space="preserve"> del relativo verbale. </w:t>
      </w:r>
      <w:r w:rsidRPr="008D622D">
        <w:rPr>
          <w:rFonts w:asciiTheme="majorHAnsi" w:hAnsiTheme="majorHAnsi" w:cstheme="majorHAnsi"/>
          <w:sz w:val="22"/>
          <w:szCs w:val="22"/>
        </w:rPr>
        <w:t>Qualora</w:t>
      </w:r>
      <w:r w:rsidRPr="008D622D">
        <w:rPr>
          <w:rStyle w:val="FontStyle31"/>
          <w:rFonts w:asciiTheme="majorHAnsi" w:hAnsiTheme="majorHAnsi" w:cstheme="majorHAnsi"/>
          <w:sz w:val="22"/>
          <w:szCs w:val="22"/>
        </w:rPr>
        <w:t xml:space="preserve"> il soggetto in questione sia un ufficio interno all’Amministrazione (UCO) lo stesso dovrà essere accompagnato dalla compilazione del modello 1 allegato al </w:t>
      </w:r>
      <w:r w:rsidRPr="008D622D">
        <w:rPr>
          <w:rFonts w:asciiTheme="majorHAnsi" w:hAnsiTheme="majorHAnsi" w:cstheme="majorHAnsi"/>
          <w:bCs/>
          <w:kern w:val="32"/>
          <w:sz w:val="22"/>
          <w:szCs w:val="22"/>
        </w:rPr>
        <w:t xml:space="preserve">documento “Procedura per </w:t>
      </w:r>
      <w:del w:id="41" w:author="a" w:date="2020-02-10T11:23:00Z">
        <w:r w:rsidRPr="008D622D" w:rsidDel="00565334">
          <w:rPr>
            <w:rFonts w:asciiTheme="majorHAnsi" w:hAnsiTheme="majorHAnsi" w:cstheme="majorHAnsi"/>
            <w:bCs/>
            <w:kern w:val="32"/>
            <w:sz w:val="22"/>
            <w:szCs w:val="22"/>
          </w:rPr>
          <w:delText>la gestione</w:delText>
        </w:r>
      </w:del>
      <w:ins w:id="42" w:author="a" w:date="2020-02-10T11:23:00Z">
        <w:r w:rsidR="00565334">
          <w:rPr>
            <w:rFonts w:asciiTheme="majorHAnsi" w:hAnsiTheme="majorHAnsi" w:cstheme="majorHAnsi"/>
            <w:bCs/>
            <w:kern w:val="32"/>
            <w:sz w:val="22"/>
            <w:szCs w:val="22"/>
          </w:rPr>
          <w:t>il trattamento</w:t>
        </w:r>
      </w:ins>
      <w:r w:rsidRPr="008D622D">
        <w:rPr>
          <w:rFonts w:asciiTheme="majorHAnsi" w:hAnsiTheme="majorHAnsi" w:cstheme="majorHAnsi"/>
          <w:bCs/>
          <w:kern w:val="32"/>
          <w:sz w:val="22"/>
          <w:szCs w:val="22"/>
        </w:rPr>
        <w:t xml:space="preserve"> delle irregolarità e dei recuperi” secondo la tempistica indicata nel paragrafo </w:t>
      </w:r>
      <w:r w:rsidR="00805D4D">
        <w:rPr>
          <w:rFonts w:asciiTheme="majorHAnsi" w:hAnsiTheme="majorHAnsi" w:cstheme="majorHAnsi"/>
          <w:bCs/>
          <w:kern w:val="32"/>
          <w:sz w:val="22"/>
          <w:szCs w:val="22"/>
        </w:rPr>
        <w:t xml:space="preserve">4.3 </w:t>
      </w:r>
      <w:r w:rsidRPr="008D622D">
        <w:rPr>
          <w:rFonts w:asciiTheme="majorHAnsi" w:hAnsiTheme="majorHAnsi" w:cstheme="majorHAnsi"/>
          <w:bCs/>
          <w:kern w:val="32"/>
          <w:sz w:val="22"/>
          <w:szCs w:val="22"/>
        </w:rPr>
        <w:t xml:space="preserve"> dello stesso.</w:t>
      </w:r>
    </w:p>
    <w:p w14:paraId="26F3489F" w14:textId="77777777" w:rsidR="000752C8" w:rsidRPr="008D622D" w:rsidRDefault="000752C8" w:rsidP="008D622D">
      <w:pPr>
        <w:spacing w:line="300" w:lineRule="atLeast"/>
        <w:ind w:left="432"/>
        <w:jc w:val="both"/>
        <w:rPr>
          <w:rStyle w:val="FontStyle31"/>
          <w:rFonts w:asciiTheme="majorHAnsi" w:hAnsiTheme="majorHAnsi" w:cstheme="majorHAnsi"/>
          <w:sz w:val="22"/>
          <w:szCs w:val="22"/>
        </w:rPr>
      </w:pPr>
      <w:r w:rsidRPr="008D622D">
        <w:rPr>
          <w:rStyle w:val="FontStyle31"/>
          <w:rFonts w:asciiTheme="majorHAnsi" w:hAnsiTheme="majorHAnsi" w:cstheme="majorHAnsi"/>
          <w:sz w:val="22"/>
          <w:szCs w:val="22"/>
        </w:rPr>
        <w:t xml:space="preserve">All’ufficio AdG compete la registrazione, l'aggiornamento e conservazione di tutte le irregolarità inferiori a €. 10.000,00 (di seguito denominate irregolarità </w:t>
      </w:r>
      <w:r w:rsidRPr="008D622D">
        <w:rPr>
          <w:rFonts w:asciiTheme="majorHAnsi" w:hAnsiTheme="majorHAnsi" w:cstheme="majorHAnsi"/>
          <w:sz w:val="22"/>
          <w:szCs w:val="22"/>
        </w:rPr>
        <w:t>sottosoglia</w:t>
      </w:r>
      <w:r w:rsidRPr="008D622D">
        <w:rPr>
          <w:rStyle w:val="FontStyle31"/>
          <w:rFonts w:asciiTheme="majorHAnsi" w:hAnsiTheme="majorHAnsi" w:cstheme="majorHAnsi"/>
          <w:sz w:val="22"/>
          <w:szCs w:val="22"/>
        </w:rPr>
        <w:t xml:space="preserve">) e le relative informazioni previste </w:t>
      </w:r>
      <w:r w:rsidR="001346A6">
        <w:rPr>
          <w:rStyle w:val="FontStyle31"/>
          <w:rFonts w:asciiTheme="majorHAnsi" w:hAnsiTheme="majorHAnsi" w:cstheme="majorHAnsi"/>
          <w:sz w:val="22"/>
          <w:szCs w:val="22"/>
        </w:rPr>
        <w:t xml:space="preserve">             </w:t>
      </w:r>
      <w:r w:rsidRPr="008D622D">
        <w:rPr>
          <w:rStyle w:val="FontStyle31"/>
          <w:rFonts w:asciiTheme="majorHAnsi" w:hAnsiTheme="majorHAnsi" w:cstheme="majorHAnsi"/>
          <w:sz w:val="22"/>
          <w:szCs w:val="22"/>
        </w:rPr>
        <w:lastRenderedPageBreak/>
        <w:t>dall'art. 3</w:t>
      </w:r>
      <w:r w:rsidR="001346A6">
        <w:rPr>
          <w:rStyle w:val="FontStyle31"/>
          <w:rFonts w:asciiTheme="majorHAnsi" w:hAnsiTheme="majorHAnsi" w:cstheme="majorHAnsi"/>
          <w:sz w:val="22"/>
          <w:szCs w:val="22"/>
        </w:rPr>
        <w:t xml:space="preserve"> </w:t>
      </w:r>
      <w:proofErr w:type="gramStart"/>
      <w:r w:rsidR="001346A6">
        <w:rPr>
          <w:rStyle w:val="FontStyle31"/>
          <w:rFonts w:asciiTheme="majorHAnsi" w:hAnsiTheme="majorHAnsi" w:cstheme="majorHAnsi"/>
          <w:sz w:val="22"/>
          <w:szCs w:val="22"/>
        </w:rPr>
        <w:t xml:space="preserve">del </w:t>
      </w:r>
      <w:r w:rsidRPr="008D622D">
        <w:rPr>
          <w:rStyle w:val="FontStyle31"/>
          <w:rFonts w:asciiTheme="majorHAnsi" w:hAnsiTheme="majorHAnsi" w:cstheme="majorHAnsi"/>
          <w:sz w:val="22"/>
          <w:szCs w:val="22"/>
        </w:rPr>
        <w:t xml:space="preserve"> Reg.</w:t>
      </w:r>
      <w:proofErr w:type="gramEnd"/>
      <w:r w:rsidRPr="008D622D">
        <w:rPr>
          <w:rStyle w:val="FontStyle31"/>
          <w:rFonts w:asciiTheme="majorHAnsi" w:hAnsiTheme="majorHAnsi" w:cstheme="majorHAnsi"/>
          <w:sz w:val="22"/>
          <w:szCs w:val="22"/>
        </w:rPr>
        <w:t xml:space="preserve"> Delegato 1970/2015. Il documento contenente tali informazioni, viene trimestralmente aggiornato e rimane a disposizione per eventuali controlli della Commissione.</w:t>
      </w:r>
    </w:p>
    <w:p w14:paraId="5E35BC93" w14:textId="77777777" w:rsidR="000752C8" w:rsidRPr="008D622D" w:rsidRDefault="000752C8" w:rsidP="008D622D">
      <w:pPr>
        <w:pStyle w:val="Style4"/>
        <w:widowControl/>
        <w:spacing w:line="300" w:lineRule="atLeast"/>
        <w:ind w:left="432"/>
        <w:rPr>
          <w:rStyle w:val="FontStyle31"/>
          <w:rFonts w:asciiTheme="majorHAnsi" w:hAnsiTheme="majorHAnsi" w:cstheme="majorHAnsi"/>
          <w:sz w:val="22"/>
          <w:szCs w:val="22"/>
        </w:rPr>
      </w:pPr>
      <w:r w:rsidRPr="008D622D">
        <w:rPr>
          <w:rStyle w:val="FontStyle31"/>
          <w:rFonts w:asciiTheme="majorHAnsi" w:hAnsiTheme="majorHAnsi" w:cstheme="majorHAnsi"/>
          <w:sz w:val="22"/>
          <w:szCs w:val="22"/>
        </w:rPr>
        <w:t>Le somme irregolari oggetto di comunicazione all'OLAF e le somme irregolari sottosoglia registrate, sono comunicate trimestralmente all'Autorità di Certificazione e all'Autorità di Audit per gli adempimenti di cui all'art. 143 Reg. (UE) n. 1303/2013</w:t>
      </w:r>
      <w:r w:rsidRPr="008D622D">
        <w:rPr>
          <w:rStyle w:val="Rimandonotaapidipagina"/>
          <w:rFonts w:asciiTheme="majorHAnsi" w:hAnsiTheme="majorHAnsi" w:cstheme="majorHAnsi"/>
          <w:sz w:val="22"/>
          <w:szCs w:val="22"/>
        </w:rPr>
        <w:footnoteReference w:id="1"/>
      </w:r>
      <w:r w:rsidRPr="008D622D">
        <w:rPr>
          <w:rStyle w:val="FontStyle31"/>
          <w:rFonts w:asciiTheme="majorHAnsi" w:hAnsiTheme="majorHAnsi" w:cstheme="majorHAnsi"/>
          <w:sz w:val="22"/>
          <w:szCs w:val="22"/>
        </w:rPr>
        <w:t xml:space="preserve">.  </w:t>
      </w:r>
    </w:p>
    <w:p w14:paraId="4E9031D0" w14:textId="77777777" w:rsidR="000752C8" w:rsidRPr="008D622D" w:rsidRDefault="000752C8" w:rsidP="008D622D">
      <w:pPr>
        <w:pStyle w:val="Style8"/>
        <w:widowControl/>
        <w:spacing w:line="300" w:lineRule="atLeast"/>
        <w:ind w:left="432" w:firstLine="0"/>
        <w:rPr>
          <w:rStyle w:val="FontStyle31"/>
          <w:rFonts w:asciiTheme="majorHAnsi" w:hAnsiTheme="majorHAnsi" w:cstheme="majorHAnsi"/>
          <w:vanish/>
          <w:sz w:val="22"/>
          <w:szCs w:val="22"/>
        </w:rPr>
      </w:pPr>
      <w:r w:rsidRPr="008D622D">
        <w:rPr>
          <w:rStyle w:val="FontStyle31"/>
          <w:rFonts w:asciiTheme="majorHAnsi" w:hAnsiTheme="majorHAnsi" w:cstheme="majorHAnsi"/>
          <w:sz w:val="22"/>
          <w:szCs w:val="22"/>
        </w:rPr>
        <w:t>In ottemperanza alla richiesta della circolare del 12 ottobre 2007 l'esito delle decisioni assunte dall'AdG sulle irregolarità pervenute è comunicato all'Autorità che ha redatto il "primo verbale amministrativo o giudiziario"</w:t>
      </w:r>
      <w:r w:rsidRPr="008D622D">
        <w:rPr>
          <w:rStyle w:val="Rimandonotaapidipagina"/>
          <w:rFonts w:asciiTheme="majorHAnsi" w:hAnsiTheme="majorHAnsi" w:cstheme="majorHAnsi"/>
          <w:sz w:val="22"/>
          <w:szCs w:val="22"/>
        </w:rPr>
        <w:footnoteReference w:id="2"/>
      </w:r>
      <w:r w:rsidRPr="008D622D">
        <w:rPr>
          <w:rStyle w:val="FontStyle31"/>
          <w:rFonts w:asciiTheme="majorHAnsi" w:hAnsiTheme="majorHAnsi" w:cstheme="majorHAnsi"/>
          <w:sz w:val="22"/>
          <w:szCs w:val="22"/>
        </w:rPr>
        <w:t>.</w:t>
      </w:r>
    </w:p>
    <w:p w14:paraId="0CD3CD4F" w14:textId="77777777" w:rsidR="000752C8" w:rsidRPr="008D622D" w:rsidRDefault="000752C8" w:rsidP="008D622D">
      <w:pPr>
        <w:pStyle w:val="Style3"/>
        <w:widowControl/>
        <w:spacing w:line="300" w:lineRule="atLeast"/>
        <w:ind w:left="432" w:firstLine="424"/>
        <w:jc w:val="both"/>
        <w:rPr>
          <w:rStyle w:val="FontStyle31"/>
          <w:rFonts w:asciiTheme="majorHAnsi" w:hAnsiTheme="majorHAnsi" w:cstheme="majorHAnsi"/>
          <w:sz w:val="22"/>
          <w:szCs w:val="22"/>
        </w:rPr>
      </w:pPr>
      <w:r w:rsidRPr="008D622D">
        <w:rPr>
          <w:rStyle w:val="FontStyle31"/>
          <w:rFonts w:asciiTheme="majorHAnsi" w:hAnsiTheme="majorHAnsi" w:cstheme="majorHAnsi"/>
          <w:sz w:val="22"/>
          <w:szCs w:val="22"/>
        </w:rPr>
        <w:t>In presenza di un’irregolarità accertata, indipendentemente dalla sua notifica alla Commissione, l’Amministrazione competente avvia il procedimento di recupero delle somme indebitamente erogate verificando, a tal fine, la possibilità di effettuare il recupero tramite la deduzione dell’importo da recuperare dai pagamenti successivi dovuti al beneficiario. Se ciò è possibile, l’importo e gli eventuali interessi dovuti, sono recuperati attraverso la deduzione dai successivi pagamenti, fornendone adeguata evidenza negli atti amministrativi e contabili di pertinenza. In tal caso, l’Amministrazione trasmette al beneficiario la notifica di decisione contenente la comunicazione di deduzione dell’importo relativo alla somma irregolare dal successivo pagamento intermedio o a saldo, disponendo contabilmente la documentazione idonea a dare evidenza dell’importo versato e dell’importo recuperato, nonché dell’eventuale somma addebitata a titolo di interessi. Nell’ipotesi in cui la deduzione non sia possibile, l’Amministrazione competente predispone e trasmette al beneficiario la notifica di decisione contenente l’ordine di recupero comprensivo degli interessi, se dovuti. Il termine previsto ai fini della restituzione, da parte del beneficiario, delle somme dovute è di trenta giorni dalla data della notifica di decisione contenente l’ordine di recupero. Se il beneficiario non restituisce le somme dovute entro il termine stabilito, l’Amministrazione, conformemente a quanto disposto dalla normativa di riferimento, avvia la procedura di escussione ove la garanzia fideiussoria lo consenta, o   applica gli interessi di mora e sollecita la restituzione. Il termine previsto ai fini della restituzione da parte del beneficiario della somma dovuta è di quindici giorni dalla data della comunicazione di sollecito. Decorso inutilmente il termine di quindici giorni dalla data di sollecito si procede all’avvio della procedura di recupero forzoso. Ferme restando le specifiche responsabilità dell’AdG in merito alla gestione delle irregolarità, è posta a carico dell’UCO la procedura amministrativa di recupero degli importi indebitamente versati ai beneficiari e degli interessi di mora sugli stessi dovuti, con connesso onere informativo periodi</w:t>
      </w:r>
      <w:r w:rsidR="00805D4D">
        <w:rPr>
          <w:rStyle w:val="FontStyle31"/>
          <w:rFonts w:asciiTheme="majorHAnsi" w:hAnsiTheme="majorHAnsi" w:cstheme="majorHAnsi"/>
          <w:sz w:val="22"/>
          <w:szCs w:val="22"/>
        </w:rPr>
        <w:t xml:space="preserve">co </w:t>
      </w:r>
      <w:r w:rsidRPr="008D622D">
        <w:rPr>
          <w:rStyle w:val="FontStyle31"/>
          <w:rFonts w:asciiTheme="majorHAnsi" w:hAnsiTheme="majorHAnsi" w:cstheme="majorHAnsi"/>
          <w:sz w:val="22"/>
          <w:szCs w:val="22"/>
        </w:rPr>
        <w:t xml:space="preserve"> all’AdG sullo stato di avanzamento della procedura di recupero avviata, ovvero del provvedimento specifico  in cui si d</w:t>
      </w:r>
      <w:r w:rsidR="00805D4D">
        <w:rPr>
          <w:rStyle w:val="FontStyle31"/>
          <w:rFonts w:asciiTheme="majorHAnsi" w:hAnsiTheme="majorHAnsi" w:cstheme="majorHAnsi"/>
          <w:sz w:val="22"/>
          <w:szCs w:val="22"/>
        </w:rPr>
        <w:t>à</w:t>
      </w:r>
      <w:r w:rsidRPr="008D622D">
        <w:rPr>
          <w:rStyle w:val="FontStyle31"/>
          <w:rFonts w:asciiTheme="majorHAnsi" w:hAnsiTheme="majorHAnsi" w:cstheme="majorHAnsi"/>
          <w:sz w:val="22"/>
          <w:szCs w:val="22"/>
        </w:rPr>
        <w:t xml:space="preserve"> atto</w:t>
      </w:r>
      <w:r w:rsidR="00805D4D">
        <w:rPr>
          <w:rStyle w:val="FontStyle31"/>
          <w:rFonts w:asciiTheme="majorHAnsi" w:hAnsiTheme="majorHAnsi" w:cstheme="majorHAnsi"/>
          <w:sz w:val="22"/>
          <w:szCs w:val="22"/>
        </w:rPr>
        <w:t xml:space="preserve"> dell’</w:t>
      </w:r>
      <w:r w:rsidRPr="008D622D">
        <w:rPr>
          <w:rStyle w:val="FontStyle31"/>
          <w:rFonts w:asciiTheme="majorHAnsi" w:hAnsiTheme="majorHAnsi" w:cstheme="majorHAnsi"/>
          <w:sz w:val="22"/>
          <w:szCs w:val="22"/>
        </w:rPr>
        <w:t xml:space="preserve"> inesigibilità del vantaggio indebitamente erogato</w:t>
      </w:r>
      <w:r w:rsidR="00271BA1">
        <w:rPr>
          <w:rStyle w:val="FontStyle31"/>
          <w:rFonts w:asciiTheme="majorHAnsi" w:hAnsiTheme="majorHAnsi" w:cstheme="majorHAnsi"/>
          <w:sz w:val="22"/>
          <w:szCs w:val="22"/>
        </w:rPr>
        <w:t xml:space="preserve">, </w:t>
      </w:r>
      <w:r w:rsidRPr="008D622D">
        <w:rPr>
          <w:rStyle w:val="FontStyle31"/>
          <w:rFonts w:asciiTheme="majorHAnsi" w:hAnsiTheme="majorHAnsi" w:cstheme="majorHAnsi"/>
          <w:sz w:val="22"/>
          <w:szCs w:val="22"/>
        </w:rPr>
        <w:t xml:space="preserve"> indicando in modo specifico e dettagliato le motivazioni della irrecuperabilità del contributo. Tale provvedimento dovrà essere trasmesso, secondo modalità e tempistica precedentemente descritta </w:t>
      </w:r>
      <w:r w:rsidRPr="008D622D">
        <w:rPr>
          <w:rStyle w:val="FontStyle31"/>
          <w:rFonts w:asciiTheme="majorHAnsi" w:hAnsiTheme="majorHAnsi" w:cstheme="majorHAnsi"/>
          <w:sz w:val="22"/>
          <w:szCs w:val="22"/>
        </w:rPr>
        <w:lastRenderedPageBreak/>
        <w:t>al responsabile dell’AdG che provvederà ad aggiornare la scheda IMS di pertinenza e/o il registro delle irregolarità</w:t>
      </w:r>
    </w:p>
    <w:p w14:paraId="347813E3"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L’AdG, ha istituito sul sistema informativo </w:t>
      </w:r>
      <w:r w:rsidR="00805D4D" w:rsidRPr="00271BA1">
        <w:rPr>
          <w:rStyle w:val="FontStyle31"/>
          <w:rFonts w:asciiTheme="majorHAnsi" w:hAnsiTheme="majorHAnsi" w:cstheme="majorHAnsi"/>
          <w:sz w:val="22"/>
          <w:szCs w:val="22"/>
        </w:rPr>
        <w:t xml:space="preserve">SIRFO 2014 </w:t>
      </w:r>
      <w:r w:rsidRPr="00271BA1">
        <w:rPr>
          <w:rStyle w:val="FontStyle31"/>
          <w:rFonts w:asciiTheme="majorHAnsi" w:hAnsiTheme="majorHAnsi" w:cstheme="majorHAnsi"/>
          <w:sz w:val="22"/>
          <w:szCs w:val="22"/>
        </w:rPr>
        <w:t xml:space="preserve">un registro di tutte le posizioni di irregolarità (anche relativamente a quelle non soggette ad obbligo di comunicazione all’OLAF), di ogni atto di recupero disposto, nonché delle eventuali somme ritirate. L’archivio contiene informazioni dettagliate in merito a tutti i procedimenti di recupero attivati e dei ritiri disposti, nonché le informazioni sul loro seguito, relativamente a tutte le operazioni interessate. La corretta e costante alimentazione del Registro delle irregolarità condiviso con il personale con funzioni di certificazione, permette a questi ultimi di acquisire direttamente informazioni relative a:  </w:t>
      </w:r>
    </w:p>
    <w:p w14:paraId="7D9FAA2D"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 gli importi ritirati e recuperati al termine del periodo contabile ed i corrispondenti importi relativi a irregolarità notificate alla Commissione ai sensi dell’art.122 del RDC e dei Regolamenti delegati citati, distinti per Asse prioritario; </w:t>
      </w:r>
    </w:p>
    <w:p w14:paraId="715081D2"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 gli importi relativi a recuperi pendenti (relativi a spese certificate in periodi contabili precedenti) al termine del periodo contabile, distinti per Asse prioritario e per anno di inizio della procedura di recupero, sulla base delle schede OLAF trasmesse dagli UCO relative a tutte le irregolarità (anche di importo inferiore alla soglia di segnalazione); </w:t>
      </w:r>
    </w:p>
    <w:p w14:paraId="389150B2"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 gli importi per operazione (relativi a spese certificate in periodi contabili precedenti) di cui nel corso dell’ultimo periodo contabile è stata stabilita l’impossibilità del recupero, distinti per Asse prioritario e per anno di inizio della procedura di recupero, specificando  il numero di riferimento dell’irregolarità (nel caso di irregolarità comunicata) o la data in cui è stata stabilita la non recuperabilità e la motivazione; o le misure di recupero attivate e relative date; o l’opzione circa la richiesta o meno alla Commissione di porre la spesa a carico del Programma, secondo quanto previsto dai regolamenti.  </w:t>
      </w:r>
    </w:p>
    <w:p w14:paraId="39D19CCC"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In relazione a quest’ultimo caso si precisa che qualora l’AdG, di concerto con l’UCO interessato, ritenga che non sia possibile recuperare o prevedere il recupero di importi indebitamente percepiti, e l’impossibilità del recupero non sia dovuta a colpa o negligenza dell’UCO/AdG (ai sensi dell’art. 122 comma 2 Regolamento (UE) 1303/2013 e ulteriori atti delegati) può esserne richiesto il rimborso alla Commissione.  </w:t>
      </w:r>
    </w:p>
    <w:p w14:paraId="397919AC" w14:textId="77777777" w:rsidR="000752C8" w:rsidRPr="00271BA1" w:rsidRDefault="000752C8" w:rsidP="00271BA1">
      <w:pPr>
        <w:spacing w:line="300" w:lineRule="atLeast"/>
        <w:ind w:left="431"/>
        <w:jc w:val="both"/>
        <w:rPr>
          <w:rStyle w:val="FontStyle31"/>
          <w:rFonts w:asciiTheme="majorHAnsi" w:hAnsiTheme="majorHAnsi" w:cstheme="majorHAnsi"/>
          <w:sz w:val="22"/>
          <w:szCs w:val="22"/>
        </w:rPr>
      </w:pPr>
      <w:r w:rsidRPr="00271BA1">
        <w:rPr>
          <w:rStyle w:val="FontStyle31"/>
          <w:rFonts w:asciiTheme="majorHAnsi" w:hAnsiTheme="majorHAnsi" w:cstheme="majorHAnsi"/>
          <w:sz w:val="22"/>
          <w:szCs w:val="22"/>
        </w:rPr>
        <w:t xml:space="preserve">In questi casi l’AdG trasmette al personale con funzioni di certificazione, in occasione della trasmissione della documentazione di spesa per la domanda di pagamento intermedio finale, una comunicazione motivata e documentata circa le operazioni per le quali si richiede di porre il mancato recupero a carico del bilancio comunitario. </w:t>
      </w:r>
    </w:p>
    <w:p w14:paraId="75DAB3F9" w14:textId="77777777" w:rsidR="00BF6143" w:rsidRPr="008D622D" w:rsidRDefault="00BF6143"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 xml:space="preserve">Il trattamento delle segnalazioni avverrà nella massima riservatezza e in conformità a quanto indicato negli orientamenti applicativi di cui alla Parte II “Ambito di applicazione” ed alla Parte III “Procedura relativa alla tutela della riservatezza del dipendete nella Pubblica Amministrazione” della Determinazione A.N.A.C. n. 6 del 28 aprile 2015, così come richiamato nel Piano Triennale di Prevenzione della Corruzione e della Trasparenza 2017 – 2019. </w:t>
      </w:r>
    </w:p>
    <w:p w14:paraId="62374526" w14:textId="77777777" w:rsidR="00BF6143" w:rsidRPr="008D622D" w:rsidRDefault="00BF6143" w:rsidP="008D622D">
      <w:pPr>
        <w:spacing w:line="300" w:lineRule="atLeast"/>
        <w:ind w:left="432"/>
        <w:jc w:val="both"/>
        <w:rPr>
          <w:rFonts w:asciiTheme="majorHAnsi" w:hAnsiTheme="majorHAnsi" w:cstheme="majorHAnsi"/>
          <w:sz w:val="22"/>
          <w:szCs w:val="22"/>
        </w:rPr>
      </w:pPr>
      <w:r w:rsidRPr="008D622D">
        <w:rPr>
          <w:rFonts w:asciiTheme="majorHAnsi" w:hAnsiTheme="majorHAnsi" w:cstheme="majorHAnsi"/>
          <w:sz w:val="22"/>
          <w:szCs w:val="22"/>
        </w:rPr>
        <w:t>I membri del personale che segnalino irregolarità o presunte frodi sono tutelati dalle ritorsioni.</w:t>
      </w:r>
    </w:p>
    <w:p w14:paraId="7D64C002" w14:textId="77777777" w:rsidR="00BF6143" w:rsidRPr="008D622D" w:rsidRDefault="00BF6143" w:rsidP="008D622D">
      <w:pPr>
        <w:pStyle w:val="Titolo2"/>
        <w:ind w:left="432"/>
        <w:jc w:val="both"/>
        <w:rPr>
          <w:rFonts w:cstheme="majorHAnsi"/>
          <w:color w:val="auto"/>
          <w:sz w:val="22"/>
          <w:szCs w:val="22"/>
        </w:rPr>
      </w:pPr>
      <w:bookmarkStart w:id="43" w:name="_Toc518557583"/>
      <w:bookmarkStart w:id="44" w:name="_Toc520720487"/>
      <w:bookmarkEnd w:id="43"/>
      <w:r w:rsidRPr="008D622D">
        <w:rPr>
          <w:rFonts w:cstheme="majorHAnsi"/>
          <w:color w:val="auto"/>
          <w:sz w:val="22"/>
          <w:szCs w:val="22"/>
        </w:rPr>
        <w:t>Misure antifrode</w:t>
      </w:r>
      <w:bookmarkEnd w:id="44"/>
    </w:p>
    <w:p w14:paraId="1D26FA93"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Ai sensi di quanto disposto dall’art. 72, lettera h) del Regolamento (UE) n. 1303/2013, l’Autorità di Gestione ha l’obbligo di prevenzione, rilevamento e correzione delle irregolarità comprese le frodi; ciò implica la responsabilità in capo alla stessa Autorità nel definire procedure atte a garantire, con efficacia e correttezza, la prevenzione</w:t>
      </w:r>
      <w:del w:id="45" w:author="a" w:date="2020-02-11T09:11:00Z">
        <w:r w:rsidR="00271BA1" w:rsidDel="00090A25">
          <w:rPr>
            <w:rFonts w:asciiTheme="majorHAnsi" w:eastAsiaTheme="minorHAnsi" w:hAnsiTheme="majorHAnsi" w:cstheme="majorHAnsi"/>
            <w:sz w:val="22"/>
            <w:szCs w:val="22"/>
            <w:lang w:eastAsia="en-US"/>
          </w:rPr>
          <w:delText xml:space="preserve"> </w:delText>
        </w:r>
      </w:del>
      <w:ins w:id="46" w:author="a" w:date="2020-02-11T09:12:00Z">
        <w:r w:rsidR="00090A25">
          <w:rPr>
            <w:rFonts w:asciiTheme="majorHAnsi" w:eastAsiaTheme="minorHAnsi" w:hAnsiTheme="majorHAnsi" w:cstheme="majorHAnsi"/>
            <w:sz w:val="22"/>
            <w:szCs w:val="22"/>
            <w:lang w:eastAsia="en-US"/>
          </w:rPr>
          <w:t xml:space="preserve"> e</w:t>
        </w:r>
      </w:ins>
      <w:r w:rsidRPr="008D622D">
        <w:rPr>
          <w:rFonts w:asciiTheme="majorHAnsi" w:eastAsiaTheme="minorHAnsi" w:hAnsiTheme="majorHAnsi" w:cstheme="majorHAnsi"/>
          <w:sz w:val="22"/>
          <w:szCs w:val="22"/>
          <w:lang w:eastAsia="en-US"/>
        </w:rPr>
        <w:t xml:space="preserve"> il rilevamento e la correzione di ogni tipo di irregolarità.</w:t>
      </w:r>
    </w:p>
    <w:p w14:paraId="7B6797F7"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lastRenderedPageBreak/>
        <w:t>Con riferimento alle attività messe in campo per contrastare fenomeni fraudolenti che potrebbero ledere gli interessi finanziari dell’UE, il Regolamento (UE) n. 1303/2013 stabilisce, all’art. 125 , paragrafo 4, lettera c, che l’Autorità di Gestione deve adottare un sistema integrato di lotta alle frodi e garantire “adeguate misure antifrode efficaci e proporzionate in relazione ai rischi individuati”</w:t>
      </w:r>
      <w:r w:rsidR="00271BA1">
        <w:rPr>
          <w:rFonts w:asciiTheme="majorHAnsi" w:eastAsiaTheme="minorHAnsi" w:hAnsiTheme="majorHAnsi" w:cstheme="majorHAnsi"/>
          <w:sz w:val="22"/>
          <w:szCs w:val="22"/>
          <w:lang w:eastAsia="en-US"/>
        </w:rPr>
        <w:t xml:space="preserve">, </w:t>
      </w:r>
      <w:r w:rsidRPr="008D622D">
        <w:rPr>
          <w:rFonts w:asciiTheme="majorHAnsi" w:eastAsiaTheme="minorHAnsi" w:hAnsiTheme="majorHAnsi" w:cstheme="majorHAnsi"/>
          <w:sz w:val="22"/>
          <w:szCs w:val="22"/>
          <w:lang w:eastAsia="en-US"/>
        </w:rPr>
        <w:t xml:space="preserve"> in linea con le indicazioni fornite dai Servizi della Commissione europea nella nota orientativa EGESIF_14-0021-00 del 16/06/2014.</w:t>
      </w:r>
    </w:p>
    <w:p w14:paraId="503DD245"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In base a quanto previsto dall’art. 124, par 2 del Regolamento n. 1303/2013 sul sistema di gestione e controllo che si configura in modo sostanzialmente identico alla Programmazione FSE 2007-2013 e in base alla analisi storica dei tassi di errore rilevati e riportati nei Report Annuali di Controllo da parte della Autorità di audit nella programmazione POR FSE 2007-2013, si ritiene di poter asserire che l’indice di rischio sia relativamente basso. Ad ogni modo, conformemente ai regolamenti comunitari per l’attuazione del FSE 2014-2020, l’Autorità di Gestione e tutte le strutture coinvolte nella gestione ed attuazione del POR, adottano un approccio proattivo, strutturato e mirato alla gestione del rischio di frode ed operano per prevenire, identificare e correggere le eventuali irregolarità che si manifestano nell’attuazione degli interventi cofinanziati dai fondi strutturali. Le politiche antifrode della Regione Basilicata sono attuate utilizzando i diversi strumenti di seguito descritti.</w:t>
      </w:r>
    </w:p>
    <w:p w14:paraId="6EB87E80"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lang w:eastAsia="en-US"/>
        </w:rPr>
      </w:pPr>
    </w:p>
    <w:p w14:paraId="36D9E1BF" w14:textId="77777777" w:rsidR="00BF6143" w:rsidRPr="008D622D" w:rsidRDefault="00BF6143" w:rsidP="008D622D">
      <w:pPr>
        <w:pStyle w:val="Titolo3"/>
        <w:ind w:left="432"/>
        <w:jc w:val="both"/>
        <w:rPr>
          <w:rFonts w:eastAsiaTheme="minorHAnsi" w:cstheme="majorHAnsi"/>
          <w:b w:val="0"/>
          <w:i/>
          <w:color w:val="auto"/>
          <w:sz w:val="22"/>
          <w:szCs w:val="22"/>
          <w:lang w:eastAsia="en-US"/>
        </w:rPr>
      </w:pPr>
      <w:bookmarkStart w:id="47" w:name="_Toc511029859"/>
      <w:bookmarkStart w:id="48" w:name="_Toc520720488"/>
      <w:r w:rsidRPr="008D622D">
        <w:rPr>
          <w:rFonts w:eastAsiaTheme="minorHAnsi" w:cstheme="majorHAnsi"/>
          <w:b w:val="0"/>
          <w:i/>
          <w:color w:val="auto"/>
          <w:sz w:val="22"/>
          <w:szCs w:val="22"/>
          <w:lang w:eastAsia="en-US"/>
        </w:rPr>
        <w:t>Disposizioni per la prevenzione e la repressione della corruzione e dell’illegalità nella Pubblica Amministrazione (Legge 6 novembre 2012, n. 190)</w:t>
      </w:r>
      <w:bookmarkEnd w:id="47"/>
      <w:bookmarkEnd w:id="48"/>
    </w:p>
    <w:p w14:paraId="5FB62FEE"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A favorire una politica antifrode concorrono le diverse misure adottate dall’Amministrazione  la quale, negli ultimi anni, ha maturato una maggiore consapevolezza nei confronti delle misure di prevenzione del rischio di frode e di corruzione in attuazione della Legge 6 novembre 2012, n. 190 (Disposizioni per la prevenzione e la repressione della corruzione e dell’illegalità nella Pubblica Amministrazione) che, su sollecitazione anche degli organismi internazionali, ha introdotto nel nostro ordinamento un sistema organico di prevenzione della corruzione che prevede l’adozione, a livello nazionale del “Piano nazionale anticorruzione” e, a livello di ciascuna amministrazione, di un Piano Triennale di prevenzione della corruzione in cui rientrano il Codice di Comportamento, le policy sul conflitto d’interesse, analisi dei processi amministrativi della struttura organizzativa della Regione finalizzata alla individuazione di indici di rischio di corruzione, monitoraggio periodico di eventuali segnali di corruzione, attivazione di iniziative formative e di sensibilizzazione rivolte ai collaboratori, misure di </w:t>
      </w:r>
      <w:proofErr w:type="spellStart"/>
      <w:r w:rsidRPr="008D622D">
        <w:rPr>
          <w:rFonts w:asciiTheme="majorHAnsi" w:eastAsiaTheme="minorHAnsi" w:hAnsiTheme="majorHAnsi" w:cstheme="majorHAnsi"/>
          <w:sz w:val="22"/>
          <w:szCs w:val="22"/>
          <w:lang w:eastAsia="en-US"/>
        </w:rPr>
        <w:t>whistle-blowing</w:t>
      </w:r>
      <w:proofErr w:type="spellEnd"/>
      <w:r w:rsidRPr="008D622D">
        <w:rPr>
          <w:rFonts w:asciiTheme="majorHAnsi" w:eastAsiaTheme="minorHAnsi" w:hAnsiTheme="majorHAnsi" w:cstheme="majorHAnsi"/>
          <w:sz w:val="22"/>
          <w:szCs w:val="22"/>
          <w:lang w:eastAsia="en-US"/>
        </w:rPr>
        <w:t>.</w:t>
      </w:r>
    </w:p>
    <w:p w14:paraId="6B59AB9A"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Al fine di fornire un quadro completo, di seguito si riporta</w:t>
      </w:r>
      <w:r w:rsidR="00805D4D">
        <w:rPr>
          <w:rFonts w:asciiTheme="majorHAnsi" w:eastAsiaTheme="minorHAnsi" w:hAnsiTheme="majorHAnsi" w:cstheme="majorHAnsi"/>
          <w:sz w:val="22"/>
          <w:szCs w:val="22"/>
          <w:lang w:eastAsia="en-US"/>
        </w:rPr>
        <w:t xml:space="preserve"> di seguito</w:t>
      </w:r>
      <w:r w:rsidRPr="008D622D">
        <w:rPr>
          <w:rFonts w:asciiTheme="majorHAnsi" w:eastAsiaTheme="minorHAnsi" w:hAnsiTheme="majorHAnsi" w:cstheme="majorHAnsi"/>
          <w:sz w:val="22"/>
          <w:szCs w:val="22"/>
          <w:lang w:eastAsia="en-US"/>
        </w:rPr>
        <w:t xml:space="preserve"> l’elencazione e </w:t>
      </w:r>
      <w:r w:rsidR="00805D4D">
        <w:rPr>
          <w:rFonts w:asciiTheme="majorHAnsi" w:eastAsiaTheme="minorHAnsi" w:hAnsiTheme="majorHAnsi" w:cstheme="majorHAnsi"/>
          <w:sz w:val="22"/>
          <w:szCs w:val="22"/>
          <w:lang w:eastAsia="en-US"/>
        </w:rPr>
        <w:t xml:space="preserve">relativa </w:t>
      </w:r>
      <w:r w:rsidRPr="008D622D">
        <w:rPr>
          <w:rFonts w:asciiTheme="majorHAnsi" w:eastAsiaTheme="minorHAnsi" w:hAnsiTheme="majorHAnsi" w:cstheme="majorHAnsi"/>
          <w:sz w:val="22"/>
          <w:szCs w:val="22"/>
          <w:lang w:eastAsia="en-US"/>
        </w:rPr>
        <w:t>descrizione dei principali provvedimenti adottati della Regione Basilicata in materia di prevenzione dei rischi di conflitti di interesse e corruzione.</w:t>
      </w:r>
    </w:p>
    <w:p w14:paraId="6A193398"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1279 del 15 ottobre 2013, in attuazione di quanto disposto dalla summenzionata Legge n. 190/2012 e dal </w:t>
      </w:r>
      <w:proofErr w:type="spellStart"/>
      <w:r w:rsidRPr="008D622D">
        <w:rPr>
          <w:rFonts w:asciiTheme="majorHAnsi" w:eastAsiaTheme="minorHAnsi" w:hAnsiTheme="majorHAnsi" w:cstheme="majorHAnsi"/>
          <w:sz w:val="22"/>
          <w:szCs w:val="22"/>
          <w:lang w:eastAsia="en-US"/>
        </w:rPr>
        <w:t>D.lgs</w:t>
      </w:r>
      <w:proofErr w:type="spellEnd"/>
      <w:r w:rsidRPr="008D622D">
        <w:rPr>
          <w:rFonts w:asciiTheme="majorHAnsi" w:eastAsiaTheme="minorHAnsi" w:hAnsiTheme="majorHAnsi" w:cstheme="majorHAnsi"/>
          <w:sz w:val="22"/>
          <w:szCs w:val="22"/>
          <w:lang w:eastAsia="en-US"/>
        </w:rPr>
        <w:t xml:space="preserve"> </w:t>
      </w:r>
      <w:proofErr w:type="spellStart"/>
      <w:r w:rsidRPr="008D622D">
        <w:rPr>
          <w:rFonts w:asciiTheme="majorHAnsi" w:eastAsiaTheme="minorHAnsi" w:hAnsiTheme="majorHAnsi" w:cstheme="majorHAnsi"/>
          <w:sz w:val="22"/>
          <w:szCs w:val="22"/>
          <w:lang w:eastAsia="en-US"/>
        </w:rPr>
        <w:t>n.33</w:t>
      </w:r>
      <w:proofErr w:type="spellEnd"/>
      <w:r w:rsidRPr="008D622D">
        <w:rPr>
          <w:rFonts w:asciiTheme="majorHAnsi" w:eastAsiaTheme="minorHAnsi" w:hAnsiTheme="majorHAnsi" w:cstheme="majorHAnsi"/>
          <w:sz w:val="22"/>
          <w:szCs w:val="22"/>
          <w:lang w:eastAsia="en-US"/>
        </w:rPr>
        <w:t>/2013 riguardante il “Riordino della disciplina degli obblighi di pubblicazione, trasparenza e diffusione di informazioni da parte delle pubbliche amministrazioni”, sono state nominate le figure del Responsabile della Trasparenza e del Responsabile della Prevenzione della Corruzione e dell’Illegalità della Regione Basilicata, quest’ultima sostituita con successiva Delibera di Giunta regionale n.20 del 21 gennaio 2014;</w:t>
      </w:r>
    </w:p>
    <w:p w14:paraId="63DD49C6"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953 del 30 luglio 2014 è stato adottato il “Piano Triennale della Corruzione della Regione Basilicata per il periodo 2014-2016” e il “Codice di Comportamento dei Dipendenti della Giunta Regionale della Basilicata”. </w:t>
      </w:r>
    </w:p>
    <w:p w14:paraId="3B641EED"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lastRenderedPageBreak/>
        <w:t>Con Delibera di Giunta regionale n. 1489 del 4 dicembre 2014 è stata sostituita la figura del Responsabile della Prevenzione della Corruzione e dell’Illegalità della Regione Basilicata;</w:t>
      </w:r>
    </w:p>
    <w:p w14:paraId="0B033674"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Con Delibera di Giunta regionale n. 689 del 22 maggio 2015 il Responsabile per la Prevenzione della Corruzione e Responsabile per la Trasparenza e l’Integrità per l’area della Giunta Regionale della Regione Basilicata viene individuato nella posizione dirigenziale dell’Ufficio Valutazione, Merito e Semplificazione del Dipartimento Presidenza;</w:t>
      </w:r>
    </w:p>
    <w:p w14:paraId="154CB724"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1114 del 31 agosto 2015 è stato adottato il “Piano Triennale della Corruzione della Regione Basilicata per il periodo 2015-2017”. </w:t>
      </w:r>
    </w:p>
    <w:p w14:paraId="3B1A9FFE"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901 del 9 agosto 2016 è stato adottato il “Piano Triennale della Corruzione (P.T.P.C.) della Regione Basilicata per il periodo 2016-2018”. </w:t>
      </w:r>
    </w:p>
    <w:p w14:paraId="0778AACB"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71 del 14 febbraio 2017 è stato adottato il “Piano Triennale della Corruzione (P.T.P.C.) della Regione Basilicata per il periodo 2016-2018”. </w:t>
      </w:r>
    </w:p>
    <w:p w14:paraId="3B3CE737"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Con Delibera di Giunta regionale n. 1051 del 6 ottobre 2017 è stato adottato il documento “Patto di Integrità” del Dipartimento Stazione Unica Appaltante della Regione Basilicata in materia di Pubblici Appalti. Scelta fase della spendita consultazione con gli stakeholders;</w:t>
      </w:r>
    </w:p>
    <w:p w14:paraId="2A7F0F09"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Con Delibera di Giunta regionale n. 1347 dell’11 dicembre 2017 è stato adottato il documento “Patto di Integrità” del Dipartimento Stazione Unica Appaltante della Regione Basilicata in materia di Pubblici Appalti;</w:t>
      </w:r>
    </w:p>
    <w:p w14:paraId="67708EE1"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Delibera di Giunta regionale n. 70 del 29 gennaio 2018 è stato adottato il “Piano Triennale della Corruzione (P.T.P.C.) della Regione Basilicata per il periodo 2018-2020”; </w:t>
      </w:r>
    </w:p>
    <w:p w14:paraId="642639EF"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la Circolare n.1/2015, trasmessa con nota prot. 206809/11AL del 07/10/2015, avente ad oggetto “Obbligo di astensione in caso di conflitto di interessi ex art.6-bis della Legge </w:t>
      </w:r>
      <w:proofErr w:type="spellStart"/>
      <w:r w:rsidRPr="008D622D">
        <w:rPr>
          <w:rFonts w:asciiTheme="majorHAnsi" w:eastAsiaTheme="minorHAnsi" w:hAnsiTheme="majorHAnsi" w:cstheme="majorHAnsi"/>
          <w:sz w:val="22"/>
          <w:szCs w:val="22"/>
          <w:lang w:eastAsia="en-US"/>
        </w:rPr>
        <w:t>n.241</w:t>
      </w:r>
      <w:proofErr w:type="spellEnd"/>
      <w:r w:rsidRPr="008D622D">
        <w:rPr>
          <w:rFonts w:asciiTheme="majorHAnsi" w:eastAsiaTheme="minorHAnsi" w:hAnsiTheme="majorHAnsi" w:cstheme="majorHAnsi"/>
          <w:sz w:val="22"/>
          <w:szCs w:val="22"/>
          <w:lang w:eastAsia="en-US"/>
        </w:rPr>
        <w:t xml:space="preserve">/1990 e </w:t>
      </w:r>
      <w:proofErr w:type="spellStart"/>
      <w:r w:rsidRPr="008D622D">
        <w:rPr>
          <w:rFonts w:asciiTheme="majorHAnsi" w:eastAsiaTheme="minorHAnsi" w:hAnsiTheme="majorHAnsi" w:cstheme="majorHAnsi"/>
          <w:sz w:val="22"/>
          <w:szCs w:val="22"/>
          <w:lang w:eastAsia="en-US"/>
        </w:rPr>
        <w:t>s.m.i</w:t>
      </w:r>
      <w:proofErr w:type="spellEnd"/>
      <w:r w:rsidRPr="008D622D">
        <w:rPr>
          <w:rFonts w:asciiTheme="majorHAnsi" w:eastAsiaTheme="minorHAnsi" w:hAnsiTheme="majorHAnsi" w:cstheme="majorHAnsi"/>
          <w:sz w:val="22"/>
          <w:szCs w:val="22"/>
          <w:lang w:eastAsia="en-US"/>
        </w:rPr>
        <w:t xml:space="preserve"> e monitoraggio dei rapporti tra Amministrazione e soggetti esterni ex art.1, comma 9, lettera e), della Legge n.190/2012 – Criteri applicativi” è stata divulgata a tutti i dipendenti l’informativa sull’argomento esposto nell’oggetto.</w:t>
      </w:r>
    </w:p>
    <w:p w14:paraId="29896AC1" w14:textId="77777777" w:rsidR="00BF6143" w:rsidRPr="008D622D" w:rsidRDefault="00BF6143" w:rsidP="008D622D">
      <w:pPr>
        <w:numPr>
          <w:ilvl w:val="0"/>
          <w:numId w:val="1"/>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In ultimo, la Regione Basilicata, in attuazione di quanto disposto dal </w:t>
      </w:r>
      <w:hyperlink w:history="1">
        <w:r w:rsidRPr="008D622D">
          <w:rPr>
            <w:rFonts w:asciiTheme="majorHAnsi" w:eastAsiaTheme="minorHAnsi" w:hAnsiTheme="majorHAnsi" w:cstheme="majorHAnsi"/>
            <w:sz w:val="22"/>
            <w:szCs w:val="22"/>
            <w:lang w:eastAsia="en-US"/>
          </w:rPr>
          <w:t>D.lgs n.33/2013</w:t>
        </w:r>
      </w:hyperlink>
      <w:r w:rsidRPr="008D622D">
        <w:rPr>
          <w:rFonts w:asciiTheme="majorHAnsi" w:eastAsiaTheme="minorHAnsi" w:hAnsiTheme="majorHAnsi" w:cstheme="majorHAnsi"/>
          <w:sz w:val="22"/>
          <w:szCs w:val="22"/>
          <w:lang w:eastAsia="en-US"/>
        </w:rPr>
        <w:t xml:space="preserve">, ha predisposto una apposita sezione del sito istituzionale </w:t>
      </w:r>
      <w:hyperlink r:id="rId12" w:history="1">
        <w:r w:rsidRPr="008D622D">
          <w:rPr>
            <w:rFonts w:asciiTheme="majorHAnsi" w:eastAsiaTheme="minorHAnsi" w:hAnsiTheme="majorHAnsi" w:cstheme="majorHAnsi"/>
            <w:sz w:val="22"/>
            <w:szCs w:val="22"/>
            <w:lang w:eastAsia="en-US"/>
          </w:rPr>
          <w:t>www.regione.basilicata.it</w:t>
        </w:r>
      </w:hyperlink>
      <w:r w:rsidRPr="008D622D">
        <w:rPr>
          <w:rFonts w:asciiTheme="majorHAnsi" w:eastAsiaTheme="minorHAnsi" w:hAnsiTheme="majorHAnsi" w:cstheme="majorHAnsi"/>
          <w:sz w:val="22"/>
          <w:szCs w:val="22"/>
          <w:lang w:eastAsia="en-US"/>
        </w:rPr>
        <w:t xml:space="preserve"> dedicata alla Trasparenza “Amministrazione Trasparente”.</w:t>
      </w:r>
    </w:p>
    <w:p w14:paraId="17D13B4B" w14:textId="77777777" w:rsidR="00BF6143" w:rsidRPr="008D622D" w:rsidRDefault="00BF6143" w:rsidP="008D622D">
      <w:pPr>
        <w:autoSpaceDE w:val="0"/>
        <w:autoSpaceDN w:val="0"/>
        <w:adjustRightInd w:val="0"/>
        <w:spacing w:line="300" w:lineRule="atLeast"/>
        <w:ind w:left="432"/>
        <w:contextualSpacing/>
        <w:jc w:val="both"/>
        <w:rPr>
          <w:rFonts w:asciiTheme="majorHAnsi" w:eastAsiaTheme="minorHAnsi" w:hAnsiTheme="majorHAnsi" w:cstheme="majorHAnsi"/>
          <w:sz w:val="22"/>
          <w:szCs w:val="22"/>
          <w:lang w:eastAsia="en-US"/>
        </w:rPr>
      </w:pPr>
    </w:p>
    <w:p w14:paraId="50DC632B" w14:textId="77777777" w:rsidR="00BF6143" w:rsidRPr="008D622D" w:rsidRDefault="00BF6143" w:rsidP="008D622D">
      <w:pPr>
        <w:pStyle w:val="Titolo3"/>
        <w:ind w:left="432"/>
        <w:jc w:val="both"/>
        <w:rPr>
          <w:rFonts w:eastAsiaTheme="minorHAnsi" w:cstheme="majorHAnsi"/>
          <w:b w:val="0"/>
          <w:i/>
          <w:color w:val="auto"/>
          <w:sz w:val="22"/>
          <w:szCs w:val="22"/>
          <w:lang w:eastAsia="en-US"/>
        </w:rPr>
      </w:pPr>
      <w:bookmarkStart w:id="49" w:name="_Toc511029860"/>
      <w:bookmarkStart w:id="50" w:name="_Toc520720489"/>
      <w:r w:rsidRPr="008D622D">
        <w:rPr>
          <w:rFonts w:eastAsiaTheme="minorHAnsi" w:cstheme="majorHAnsi"/>
          <w:b w:val="0"/>
          <w:i/>
          <w:color w:val="auto"/>
          <w:sz w:val="22"/>
          <w:szCs w:val="22"/>
          <w:lang w:eastAsia="en-US"/>
        </w:rPr>
        <w:t>Costituzione e funzionamento del Gruppo di Autovalutazione del rischio di frode</w:t>
      </w:r>
      <w:bookmarkEnd w:id="49"/>
      <w:bookmarkEnd w:id="50"/>
    </w:p>
    <w:p w14:paraId="31D547EE"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In linea con quanto disciplinato dall’art. 125, comma 4, lettera c, del Regolamento (UE) n. 1303/2013, che prevede l’istituzione di misure antifrode efficaci e proporzionate che tengano conto dei quattro elementi chiave del ciclo antifrode, ossia la prevenzione, l’individuazione, la correzione e l’azione giudiziaria e consapevole che, la frode rappresenta una grave minaccia i cui danni, economici ma anche reputazionali e gestionali, possono compromettere l’efficienza e l’efficacia di un’organizzazione nel perseguimento dei propri obiettivi istituzionali, la Giunta regionale di Basilicata, con propria deliberazione n. 1059 del 10 agosto 2015, ha adottato uno  strumento di autovalutazione del rischio di frode, in linea con le indicazioni fornite dai Servizi della Commissione europea nella nota orientativa EGESIF_14-0021-00 del 16/06/2014. Con la medesima delibera, ha istituito il Gruppo di autovalutazione del rischio di frode, nelle persone dei Dirigenti pro tempore degli Uffici dei Dipartimenti coinvolti nel processo di attuazione del Programma Operativo come di seguito specificato:</w:t>
      </w:r>
    </w:p>
    <w:p w14:paraId="5E355119"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rPr>
      </w:pPr>
    </w:p>
    <w:tbl>
      <w:tblPr>
        <w:tblW w:w="8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98"/>
      </w:tblGrid>
      <w:tr w:rsidR="008D622D" w:rsidRPr="008D622D" w14:paraId="0CC0A7F5" w14:textId="77777777" w:rsidTr="00853EBD">
        <w:trPr>
          <w:trHeight w:val="872"/>
          <w:jc w:val="center"/>
        </w:trPr>
        <w:tc>
          <w:tcPr>
            <w:tcW w:w="4253" w:type="dxa"/>
            <w:tcBorders>
              <w:top w:val="single" w:sz="4" w:space="0" w:color="auto"/>
              <w:left w:val="single" w:sz="4" w:space="0" w:color="auto"/>
              <w:bottom w:val="single" w:sz="4" w:space="0" w:color="auto"/>
              <w:right w:val="single" w:sz="4" w:space="0" w:color="auto"/>
            </w:tcBorders>
            <w:vAlign w:val="center"/>
          </w:tcPr>
          <w:p w14:paraId="3E750B8B"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lastRenderedPageBreak/>
              <w:t>Dipartimento Politiche di Sviluppo, Lavoro, Formazione e Ricerca</w:t>
            </w:r>
          </w:p>
          <w:p w14:paraId="2B4896B5"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rPr>
            </w:pPr>
          </w:p>
        </w:tc>
        <w:tc>
          <w:tcPr>
            <w:tcW w:w="4298" w:type="dxa"/>
            <w:tcBorders>
              <w:top w:val="single" w:sz="4" w:space="0" w:color="auto"/>
              <w:left w:val="single" w:sz="4" w:space="0" w:color="auto"/>
              <w:bottom w:val="single" w:sz="4" w:space="0" w:color="auto"/>
              <w:right w:val="single" w:sz="4" w:space="0" w:color="auto"/>
            </w:tcBorders>
            <w:vAlign w:val="center"/>
            <w:hideMark/>
          </w:tcPr>
          <w:p w14:paraId="1ACA74F9"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Ufficio Politiche del Lavoro</w:t>
            </w:r>
          </w:p>
          <w:p w14:paraId="63F6386A"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Ufficio Formazione Continua per la competitività e l’innovazione organizzativa</w:t>
            </w:r>
          </w:p>
          <w:p w14:paraId="77DF310B"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 xml:space="preserve">Ufficio </w:t>
            </w:r>
            <w:r w:rsidR="001E52FF">
              <w:rPr>
                <w:rFonts w:asciiTheme="majorHAnsi" w:eastAsiaTheme="minorHAnsi" w:hAnsiTheme="majorHAnsi" w:cstheme="majorHAnsi"/>
                <w:sz w:val="22"/>
                <w:szCs w:val="22"/>
              </w:rPr>
              <w:t>S</w:t>
            </w:r>
            <w:r w:rsidRPr="008D622D">
              <w:rPr>
                <w:rFonts w:asciiTheme="majorHAnsi" w:eastAsiaTheme="minorHAnsi" w:hAnsiTheme="majorHAnsi" w:cstheme="majorHAnsi"/>
                <w:sz w:val="22"/>
                <w:szCs w:val="22"/>
              </w:rPr>
              <w:t>istema scolastico ed universitario</w:t>
            </w:r>
          </w:p>
          <w:p w14:paraId="48695A79"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Ufficio progettazione strategica</w:t>
            </w:r>
          </w:p>
        </w:tc>
      </w:tr>
      <w:tr w:rsidR="008D622D" w:rsidRPr="008D622D" w14:paraId="6B9B90C4" w14:textId="77777777" w:rsidTr="00853EBD">
        <w:trPr>
          <w:trHeight w:val="574"/>
          <w:jc w:val="center"/>
        </w:trPr>
        <w:tc>
          <w:tcPr>
            <w:tcW w:w="4253" w:type="dxa"/>
            <w:tcBorders>
              <w:top w:val="single" w:sz="4" w:space="0" w:color="auto"/>
              <w:left w:val="single" w:sz="4" w:space="0" w:color="auto"/>
              <w:bottom w:val="single" w:sz="4" w:space="0" w:color="auto"/>
              <w:right w:val="single" w:sz="4" w:space="0" w:color="auto"/>
            </w:tcBorders>
            <w:vAlign w:val="center"/>
            <w:hideMark/>
          </w:tcPr>
          <w:p w14:paraId="55F806DE"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Dipartimento programmazione e finanze</w:t>
            </w:r>
          </w:p>
        </w:tc>
        <w:tc>
          <w:tcPr>
            <w:tcW w:w="4298" w:type="dxa"/>
            <w:tcBorders>
              <w:top w:val="single" w:sz="4" w:space="0" w:color="auto"/>
              <w:left w:val="single" w:sz="4" w:space="0" w:color="auto"/>
              <w:bottom w:val="single" w:sz="4" w:space="0" w:color="auto"/>
              <w:right w:val="single" w:sz="4" w:space="0" w:color="auto"/>
            </w:tcBorders>
            <w:vAlign w:val="center"/>
            <w:hideMark/>
          </w:tcPr>
          <w:p w14:paraId="272C5A93"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 xml:space="preserve">Ufficio </w:t>
            </w:r>
            <w:r w:rsidR="001E52FF">
              <w:rPr>
                <w:rFonts w:asciiTheme="majorHAnsi" w:eastAsiaTheme="minorHAnsi" w:hAnsiTheme="majorHAnsi" w:cstheme="majorHAnsi"/>
                <w:sz w:val="22"/>
                <w:szCs w:val="22"/>
              </w:rPr>
              <w:t>R</w:t>
            </w:r>
            <w:r w:rsidRPr="008D622D">
              <w:rPr>
                <w:rFonts w:asciiTheme="majorHAnsi" w:eastAsiaTheme="minorHAnsi" w:hAnsiTheme="majorHAnsi" w:cstheme="majorHAnsi"/>
                <w:sz w:val="22"/>
                <w:szCs w:val="22"/>
              </w:rPr>
              <w:t>isorse finanziarie e bilancio</w:t>
            </w:r>
          </w:p>
        </w:tc>
      </w:tr>
      <w:tr w:rsidR="008D622D" w:rsidRPr="008D622D" w14:paraId="528614FD" w14:textId="77777777" w:rsidTr="00853EBD">
        <w:trPr>
          <w:trHeight w:val="696"/>
          <w:jc w:val="center"/>
        </w:trPr>
        <w:tc>
          <w:tcPr>
            <w:tcW w:w="4253" w:type="dxa"/>
            <w:tcBorders>
              <w:top w:val="single" w:sz="4" w:space="0" w:color="auto"/>
              <w:left w:val="single" w:sz="4" w:space="0" w:color="auto"/>
              <w:bottom w:val="single" w:sz="4" w:space="0" w:color="auto"/>
              <w:right w:val="single" w:sz="4" w:space="0" w:color="auto"/>
            </w:tcBorders>
            <w:vAlign w:val="center"/>
            <w:hideMark/>
          </w:tcPr>
          <w:p w14:paraId="4A0DA776"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Dipartimento presidenza della giunta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08DE483E"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 xml:space="preserve">Ufficio </w:t>
            </w:r>
            <w:r w:rsidR="001E52FF">
              <w:rPr>
                <w:rFonts w:asciiTheme="majorHAnsi" w:eastAsiaTheme="minorHAnsi" w:hAnsiTheme="majorHAnsi" w:cstheme="majorHAnsi"/>
                <w:sz w:val="22"/>
                <w:szCs w:val="22"/>
              </w:rPr>
              <w:t>P</w:t>
            </w:r>
            <w:r w:rsidRPr="008D622D">
              <w:rPr>
                <w:rFonts w:asciiTheme="majorHAnsi" w:eastAsiaTheme="minorHAnsi" w:hAnsiTheme="majorHAnsi" w:cstheme="majorHAnsi"/>
                <w:sz w:val="22"/>
                <w:szCs w:val="22"/>
              </w:rPr>
              <w:t>rovveditorato e patrimonio</w:t>
            </w:r>
          </w:p>
        </w:tc>
      </w:tr>
    </w:tbl>
    <w:p w14:paraId="7CE01D07" w14:textId="77777777" w:rsidR="001E52FF" w:rsidRDefault="001E52FF" w:rsidP="008D622D">
      <w:pPr>
        <w:autoSpaceDE w:val="0"/>
        <w:autoSpaceDN w:val="0"/>
        <w:adjustRightInd w:val="0"/>
        <w:spacing w:line="300" w:lineRule="atLeast"/>
        <w:ind w:left="432"/>
        <w:jc w:val="both"/>
        <w:rPr>
          <w:rFonts w:asciiTheme="majorHAnsi" w:eastAsiaTheme="minorHAnsi" w:hAnsiTheme="majorHAnsi" w:cstheme="majorHAnsi"/>
          <w:sz w:val="22"/>
          <w:szCs w:val="22"/>
        </w:rPr>
      </w:pPr>
    </w:p>
    <w:p w14:paraId="3CC67DB2" w14:textId="77777777" w:rsidR="00BF6143"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Con successiva determinazione dirigenziale n. 205 del 09/03/2018 l’Autorità di Gestione ha integrato la composizione del Gruppo di autovalutazione del rischio di frode nelle persone dei Dirigenti pro tempore degli Uffici dei Dipartimenti di seguito indicati:</w:t>
      </w:r>
    </w:p>
    <w:p w14:paraId="25D0DBB9" w14:textId="77777777" w:rsidR="001E52FF" w:rsidRPr="008D622D" w:rsidRDefault="001E52FF" w:rsidP="008D622D">
      <w:pPr>
        <w:autoSpaceDE w:val="0"/>
        <w:autoSpaceDN w:val="0"/>
        <w:adjustRightInd w:val="0"/>
        <w:spacing w:line="300" w:lineRule="atLeast"/>
        <w:ind w:left="432"/>
        <w:jc w:val="both"/>
        <w:rPr>
          <w:rFonts w:asciiTheme="majorHAnsi" w:eastAsiaTheme="minorHAnsi" w:hAnsiTheme="majorHAnsi" w:cstheme="majorHAnsi"/>
          <w:sz w:val="22"/>
          <w:szCs w:val="22"/>
        </w:rPr>
      </w:pPr>
    </w:p>
    <w:tbl>
      <w:tblPr>
        <w:tblW w:w="8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98"/>
      </w:tblGrid>
      <w:tr w:rsidR="008D622D" w:rsidRPr="008D622D" w14:paraId="0306A49A" w14:textId="77777777" w:rsidTr="00853EBD">
        <w:trPr>
          <w:trHeight w:val="872"/>
          <w:jc w:val="center"/>
        </w:trPr>
        <w:tc>
          <w:tcPr>
            <w:tcW w:w="4253" w:type="dxa"/>
            <w:tcBorders>
              <w:top w:val="single" w:sz="4" w:space="0" w:color="auto"/>
              <w:left w:val="single" w:sz="4" w:space="0" w:color="auto"/>
              <w:bottom w:val="single" w:sz="4" w:space="0" w:color="auto"/>
              <w:right w:val="single" w:sz="4" w:space="0" w:color="auto"/>
            </w:tcBorders>
            <w:vAlign w:val="center"/>
            <w:hideMark/>
          </w:tcPr>
          <w:p w14:paraId="588A1BAD"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Dipartimento Politiche della Persona</w:t>
            </w:r>
          </w:p>
        </w:tc>
        <w:tc>
          <w:tcPr>
            <w:tcW w:w="4298" w:type="dxa"/>
            <w:tcBorders>
              <w:top w:val="single" w:sz="4" w:space="0" w:color="auto"/>
              <w:left w:val="single" w:sz="4" w:space="0" w:color="auto"/>
              <w:bottom w:val="single" w:sz="4" w:space="0" w:color="auto"/>
              <w:right w:val="single" w:sz="4" w:space="0" w:color="auto"/>
            </w:tcBorders>
            <w:vAlign w:val="center"/>
            <w:hideMark/>
          </w:tcPr>
          <w:p w14:paraId="4554A306"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Ufficio Terzo Settore</w:t>
            </w:r>
          </w:p>
          <w:p w14:paraId="5AFEFB97" w14:textId="77777777" w:rsidR="00BF6143" w:rsidRPr="008D622D" w:rsidRDefault="00BF6143" w:rsidP="008D622D">
            <w:pPr>
              <w:numPr>
                <w:ilvl w:val="0"/>
                <w:numId w:val="5"/>
              </w:numPr>
              <w:spacing w:line="300" w:lineRule="atLeast"/>
              <w:ind w:left="432" w:firstLine="0"/>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Direzione Generale</w:t>
            </w:r>
          </w:p>
        </w:tc>
      </w:tr>
    </w:tbl>
    <w:p w14:paraId="30E56C22" w14:textId="77777777" w:rsidR="001E52FF" w:rsidRDefault="001E52FF"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p>
    <w:p w14:paraId="6C721311"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inserendo, al contempo, anche la Posizione Organizzativa incaricata della Certificazione del PO FSE:</w:t>
      </w:r>
    </w:p>
    <w:p w14:paraId="6F52654A"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Il Gruppo di autovalutazione, coordinato dall’Autorità di Gestione, in conformità a quanto declinato nel relativo regolamento di funzionamento approvato con determinazione dirigenziale n. 999 del 30/09/2015, nella definizione della strategia regionale di prevenzione e contrasto delle frodi, utilizzerà la metodologia e lo strumento di autovalutazione del rischio di frode e anticorruzione approvato, attraverso un percorso operativo messo a punto per la misurazione dell’impatto e della probabilità del rischio di frode e l’individuazione di eventuali controlli mitiganti, proporzionati e finalizzati alla riduzione dei rischi rimanenti. </w:t>
      </w:r>
    </w:p>
    <w:p w14:paraId="4704BA4C" w14:textId="77777777" w:rsidR="00BF6143" w:rsidRPr="008D622D" w:rsidRDefault="00BF6143" w:rsidP="008D622D">
      <w:pPr>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La metodologia adottata dal Gruppo di autovalutazione per la valutazione del rischio di frode consta di cinque fasi principali, di seguito descritte:</w:t>
      </w:r>
    </w:p>
    <w:p w14:paraId="1B6BDD8A" w14:textId="77777777" w:rsidR="00BF6143" w:rsidRPr="008D622D" w:rsidRDefault="00BF6143" w:rsidP="008D622D">
      <w:pPr>
        <w:numPr>
          <w:ilvl w:val="0"/>
          <w:numId w:val="6"/>
        </w:numPr>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quantificazione del rischio che un determinato tipo di frode possa essere commesso, valutandone impatto e probabilità (rischio lordo), ossia il rischio che un determinato tipo di frode possa verificarsi prima di prendere in considerazione l’effetto di ciascun controllo esistente o pianificato, valutandone la probabilità e l’impatto;</w:t>
      </w:r>
    </w:p>
    <w:p w14:paraId="141EA824" w14:textId="77777777" w:rsidR="00BF6143" w:rsidRPr="008D622D" w:rsidRDefault="00BF6143" w:rsidP="008D622D">
      <w:pPr>
        <w:numPr>
          <w:ilvl w:val="0"/>
          <w:numId w:val="6"/>
        </w:numPr>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valutazione dell'efficacia dei controlli esistenti volti a limitare il rischio lordo individuato, effettuando una ricognizione dell’insieme di verifiche e presidi contro eventi fraudolenti e corruttivi complessivamente in essere sia a livello nazionale che regionale e di programma;</w:t>
      </w:r>
    </w:p>
    <w:p w14:paraId="7725189C" w14:textId="77777777" w:rsidR="00BF6143" w:rsidRPr="008D622D" w:rsidRDefault="00BF6143" w:rsidP="008D622D">
      <w:pPr>
        <w:numPr>
          <w:ilvl w:val="0"/>
          <w:numId w:val="6"/>
        </w:numPr>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valutazione del rischio netto, ossia il rischio che permane dopo aver preso in considerazione le dopo aver preso in considerazione l’effetto dei controlli attuati e la loro efficacia, cioè la situazione così com’è al momento attuale (rischio residuo).</w:t>
      </w:r>
    </w:p>
    <w:p w14:paraId="652E06F7" w14:textId="77777777" w:rsidR="00745AF4" w:rsidRDefault="00745AF4" w:rsidP="001E52FF">
      <w:pPr>
        <w:pStyle w:val="Paragrafoelenco"/>
        <w:autoSpaceDE w:val="0"/>
        <w:autoSpaceDN w:val="0"/>
        <w:adjustRightInd w:val="0"/>
        <w:spacing w:line="300" w:lineRule="atLeast"/>
        <w:ind w:left="426"/>
        <w:jc w:val="both"/>
        <w:rPr>
          <w:rFonts w:asciiTheme="majorHAnsi" w:eastAsiaTheme="minorHAnsi" w:hAnsiTheme="majorHAnsi" w:cstheme="majorHAnsi"/>
          <w:sz w:val="22"/>
          <w:szCs w:val="22"/>
        </w:rPr>
      </w:pPr>
      <w:r w:rsidRPr="00745AF4">
        <w:rPr>
          <w:rFonts w:asciiTheme="majorHAnsi" w:eastAsiaTheme="minorHAnsi" w:hAnsiTheme="majorHAnsi" w:cstheme="majorHAnsi"/>
          <w:sz w:val="22"/>
          <w:szCs w:val="22"/>
        </w:rPr>
        <w:t xml:space="preserve">Nell’ambito del processo valutazione si terrà conto anche degli esiti dei controlli di gestione per l’adozione di eventuali azioni correttive atte a limitare suddette irregolarità e a garantire un processo di graduale riduzione dell’insorgenza dei rischi.  Prendendo in considerazione infatti, gli esiti dei controlli di gestione nonché ulteriori controlli svolti da altri organismi nazionali e comunitari, si ritiene opportuno </w:t>
      </w:r>
      <w:r w:rsidRPr="00745AF4">
        <w:rPr>
          <w:rFonts w:asciiTheme="majorHAnsi" w:eastAsiaTheme="minorHAnsi" w:hAnsiTheme="majorHAnsi" w:cstheme="majorHAnsi"/>
          <w:sz w:val="22"/>
          <w:szCs w:val="22"/>
        </w:rPr>
        <w:lastRenderedPageBreak/>
        <w:t>considerare il tasso di irregolarità riscontrato quale parametro di valutazione per la verifica, da parte dell’Autorità di Gestione, degli ambiti in cui si configurano maggiori carenze e che dunque possano essere potenzialmente soggetti all’insorgenza di rischi. Chiaramente questo genere di valutazione risulta essere alla base dell’aggiornamento periodico dell’analisi dei rischi, nonché fondamentale ai fini dell’adozione di adeguate misure correttive, volte a limitare l’insorgenza di irregolarità.</w:t>
      </w:r>
    </w:p>
    <w:p w14:paraId="31CE19F5" w14:textId="77777777" w:rsidR="00912ABC" w:rsidRDefault="00912ABC" w:rsidP="001E52FF">
      <w:pPr>
        <w:pStyle w:val="Paragrafoelenco"/>
        <w:autoSpaceDE w:val="0"/>
        <w:autoSpaceDN w:val="0"/>
        <w:adjustRightInd w:val="0"/>
        <w:spacing w:line="300" w:lineRule="atLeast"/>
        <w:ind w:left="426"/>
        <w:jc w:val="both"/>
        <w:rPr>
          <w:rFonts w:asciiTheme="majorHAnsi" w:eastAsiaTheme="minorHAnsi" w:hAnsiTheme="majorHAnsi" w:cstheme="majorHAnsi"/>
          <w:sz w:val="22"/>
          <w:szCs w:val="22"/>
        </w:rPr>
      </w:pPr>
      <w:r w:rsidRPr="00912ABC">
        <w:rPr>
          <w:rFonts w:asciiTheme="majorHAnsi" w:eastAsiaTheme="minorHAnsi" w:hAnsiTheme="majorHAnsi" w:cstheme="majorHAnsi"/>
          <w:sz w:val="22"/>
          <w:szCs w:val="22"/>
          <w:lang w:eastAsia="en-US"/>
        </w:rPr>
        <w:t xml:space="preserve">Qualora l’esercizio dia luogo a un rischio netto tollerabile (verde), l’attività si può considerare conclusa a conferma di un sistema che contempla misure di prevenzione delle frodi efficaci. </w:t>
      </w:r>
    </w:p>
    <w:p w14:paraId="4AC698E1" w14:textId="77777777" w:rsidR="00912ABC" w:rsidRDefault="00912ABC" w:rsidP="00912ABC">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912ABC">
        <w:rPr>
          <w:rFonts w:asciiTheme="majorHAnsi" w:eastAsiaTheme="minorHAnsi" w:hAnsiTheme="majorHAnsi" w:cstheme="majorHAnsi"/>
          <w:sz w:val="22"/>
          <w:szCs w:val="22"/>
          <w:lang w:eastAsia="en-US"/>
        </w:rPr>
        <w:t xml:space="preserve">Nei casi in cui, invece, il risultato dell’autovalutazione evidenzi un rischio residuo significativo e/o critico (arancione e/o rosso), il gruppo di autovalutazione dovrà procedere alla compilazione della seconda parte di ciascuna scheda inserendo un elenco di controlli aggiuntivi ovvero le misure antifrode efficaci e proporzionate.  Il piano di azione sarà dettagliato identificando il soggetto responsabile e i termini per l’attuazione dei nuovi controlli, i cui effetti andranno calcolati con la metodologia utilizzata per i controlli attuali al fine di identificare il target di rischio del programma. </w:t>
      </w:r>
      <w:r w:rsidR="00F367D5">
        <w:rPr>
          <w:rFonts w:asciiTheme="majorHAnsi" w:eastAsiaTheme="minorHAnsi" w:hAnsiTheme="majorHAnsi" w:cstheme="majorHAnsi"/>
          <w:sz w:val="22"/>
          <w:szCs w:val="22"/>
          <w:lang w:eastAsia="en-US"/>
        </w:rPr>
        <w:t>Il Piano</w:t>
      </w:r>
      <w:r w:rsidRPr="00912ABC">
        <w:rPr>
          <w:rFonts w:asciiTheme="majorHAnsi" w:eastAsiaTheme="minorHAnsi" w:hAnsiTheme="majorHAnsi" w:cstheme="majorHAnsi"/>
          <w:sz w:val="22"/>
          <w:szCs w:val="22"/>
          <w:lang w:eastAsia="en-US"/>
        </w:rPr>
        <w:t xml:space="preserve"> sarà</w:t>
      </w:r>
      <w:r w:rsidR="00F367D5">
        <w:rPr>
          <w:rFonts w:asciiTheme="majorHAnsi" w:eastAsiaTheme="minorHAnsi" w:hAnsiTheme="majorHAnsi" w:cstheme="majorHAnsi"/>
          <w:sz w:val="22"/>
          <w:szCs w:val="22"/>
          <w:lang w:eastAsia="en-US"/>
        </w:rPr>
        <w:t>,</w:t>
      </w:r>
      <w:r w:rsidRPr="00912ABC">
        <w:rPr>
          <w:rFonts w:asciiTheme="majorHAnsi" w:eastAsiaTheme="minorHAnsi" w:hAnsiTheme="majorHAnsi" w:cstheme="majorHAnsi"/>
          <w:sz w:val="22"/>
          <w:szCs w:val="22"/>
          <w:lang w:eastAsia="en-US"/>
        </w:rPr>
        <w:t xml:space="preserve"> inoltre</w:t>
      </w:r>
      <w:r w:rsidR="00F367D5">
        <w:rPr>
          <w:rFonts w:asciiTheme="majorHAnsi" w:eastAsiaTheme="minorHAnsi" w:hAnsiTheme="majorHAnsi" w:cstheme="majorHAnsi"/>
          <w:sz w:val="22"/>
          <w:szCs w:val="22"/>
          <w:lang w:eastAsia="en-US"/>
        </w:rPr>
        <w:t>, condiviso con l’A</w:t>
      </w:r>
      <w:r w:rsidRPr="00912ABC">
        <w:rPr>
          <w:rFonts w:asciiTheme="majorHAnsi" w:eastAsiaTheme="minorHAnsi" w:hAnsiTheme="majorHAnsi" w:cstheme="majorHAnsi"/>
          <w:sz w:val="22"/>
          <w:szCs w:val="22"/>
          <w:lang w:eastAsia="en-US"/>
        </w:rPr>
        <w:t>mministrazione regionale al fine di migliorare gli interventi programmati.</w:t>
      </w:r>
    </w:p>
    <w:p w14:paraId="3FE3D784" w14:textId="77777777" w:rsidR="00BF6143" w:rsidRPr="008D622D" w:rsidRDefault="00BF6143" w:rsidP="00912ABC">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L’implementazione del Piano di azione, richiede</w:t>
      </w:r>
      <w:r w:rsidR="00F367D5">
        <w:rPr>
          <w:rFonts w:asciiTheme="majorHAnsi" w:eastAsiaTheme="minorHAnsi" w:hAnsiTheme="majorHAnsi" w:cstheme="majorHAnsi"/>
          <w:sz w:val="22"/>
          <w:szCs w:val="22"/>
          <w:lang w:eastAsia="en-US"/>
        </w:rPr>
        <w:t>rà</w:t>
      </w:r>
      <w:r w:rsidRPr="008D622D">
        <w:rPr>
          <w:rFonts w:asciiTheme="majorHAnsi" w:eastAsiaTheme="minorHAnsi" w:hAnsiTheme="majorHAnsi" w:cstheme="majorHAnsi"/>
          <w:sz w:val="22"/>
          <w:szCs w:val="22"/>
          <w:lang w:eastAsia="en-US"/>
        </w:rPr>
        <w:t xml:space="preserve"> pertanto lo svolgimento delle seguenti ultime due fasi della metodologia di autovalutazione:</w:t>
      </w:r>
    </w:p>
    <w:p w14:paraId="22CFAC63" w14:textId="77777777" w:rsidR="00BF6143" w:rsidRPr="008D622D" w:rsidRDefault="00BF6143" w:rsidP="008D622D">
      <w:pPr>
        <w:numPr>
          <w:ilvl w:val="0"/>
          <w:numId w:val="6"/>
        </w:numPr>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valutazione dell'effetto dei controlli aggiuntivi mitiganti previsti sul rischio netto (residuo), esaminando le misure antifrode supplementari apprestate, anche attraverso la definizione di veri e propri Piani di Azione specifici;</w:t>
      </w:r>
    </w:p>
    <w:p w14:paraId="141505BE" w14:textId="77777777" w:rsidR="00BF6143" w:rsidRPr="008D622D" w:rsidRDefault="00BF6143" w:rsidP="008D622D">
      <w:pPr>
        <w:numPr>
          <w:ilvl w:val="0"/>
          <w:numId w:val="6"/>
        </w:numPr>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definizione di un obiettivo di rischio, ossia il livello di rischio che l'AdG considera tollerabile dopo che tutti i controlli sono definiti e operanti.</w:t>
      </w:r>
    </w:p>
    <w:p w14:paraId="058A1136"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L’autovalutazione condurrà, quindi, alla definizione di un livello di rischio da parte del Gruppo di autovalutazione su cui andranno applicate le dovute misure efficaci e proporzionali.</w:t>
      </w:r>
    </w:p>
    <w:p w14:paraId="1CC2E729"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Lo strumento di autovalutazione del rischio si applica ai quattro processi chiave dell’attuazione del programma:</w:t>
      </w:r>
    </w:p>
    <w:p w14:paraId="7C2ADF9D" w14:textId="77777777" w:rsidR="00BF6143" w:rsidRPr="008D622D" w:rsidRDefault="00BF6143" w:rsidP="008D622D">
      <w:pPr>
        <w:numPr>
          <w:ilvl w:val="0"/>
          <w:numId w:val="7"/>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Selezione dei candidati;</w:t>
      </w:r>
    </w:p>
    <w:p w14:paraId="13D1946E" w14:textId="77777777" w:rsidR="00BF6143" w:rsidRPr="008D622D" w:rsidRDefault="00BF6143" w:rsidP="008D622D">
      <w:pPr>
        <w:numPr>
          <w:ilvl w:val="0"/>
          <w:numId w:val="7"/>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Attuazione del programma e verifica delle attività;</w:t>
      </w:r>
    </w:p>
    <w:p w14:paraId="6A380651" w14:textId="77777777" w:rsidR="00BF6143" w:rsidRPr="008D622D" w:rsidRDefault="00BF6143" w:rsidP="008D622D">
      <w:pPr>
        <w:numPr>
          <w:ilvl w:val="0"/>
          <w:numId w:val="7"/>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Certificazione della spesa e pagamenti;</w:t>
      </w:r>
    </w:p>
    <w:p w14:paraId="025740C6" w14:textId="77777777" w:rsidR="00BF6143" w:rsidRPr="008D622D" w:rsidRDefault="00BF6143" w:rsidP="008D622D">
      <w:pPr>
        <w:numPr>
          <w:ilvl w:val="0"/>
          <w:numId w:val="7"/>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Appalti diretti. </w:t>
      </w:r>
    </w:p>
    <w:p w14:paraId="685C9C42" w14:textId="77777777" w:rsidR="00BF6143"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rPr>
      </w:pPr>
      <w:r w:rsidRPr="008D622D">
        <w:rPr>
          <w:rFonts w:asciiTheme="majorHAnsi" w:eastAsiaTheme="minorHAnsi" w:hAnsiTheme="majorHAnsi" w:cstheme="majorHAnsi"/>
          <w:sz w:val="22"/>
          <w:szCs w:val="22"/>
        </w:rPr>
        <w:t>La valutazione del rischio di frode è effettuata, di norma, ogni due anni, oppure annualmente qualora i livelli dei rischi identificati nell’ultima valutazione abbiano richiesto azioni correttive, oppure siano stati segnalati casi di frode nel corso dell’anno precedente. Gli esiti dell’autovalutazione sono validati dal referente responsabile dell’AdG.</w:t>
      </w:r>
    </w:p>
    <w:p w14:paraId="43E36FE3" w14:textId="77777777" w:rsidR="00BF6143" w:rsidRPr="008D622D" w:rsidRDefault="00BF6143" w:rsidP="008D622D">
      <w:pPr>
        <w:pStyle w:val="Titolo3"/>
        <w:ind w:left="432"/>
        <w:jc w:val="both"/>
        <w:rPr>
          <w:rFonts w:eastAsiaTheme="minorHAnsi" w:cstheme="majorHAnsi"/>
          <w:b w:val="0"/>
          <w:i/>
          <w:color w:val="auto"/>
          <w:sz w:val="22"/>
          <w:szCs w:val="22"/>
          <w:lang w:eastAsia="en-US"/>
        </w:rPr>
      </w:pPr>
      <w:bookmarkStart w:id="51" w:name="_Toc518557587"/>
      <w:bookmarkStart w:id="52" w:name="_Toc511029861"/>
      <w:bookmarkStart w:id="53" w:name="_Toc520720490"/>
      <w:bookmarkEnd w:id="51"/>
      <w:r w:rsidRPr="008D622D">
        <w:rPr>
          <w:rFonts w:eastAsiaTheme="minorHAnsi" w:cstheme="majorHAnsi"/>
          <w:b w:val="0"/>
          <w:i/>
          <w:color w:val="auto"/>
          <w:sz w:val="22"/>
          <w:szCs w:val="22"/>
          <w:lang w:eastAsia="en-US"/>
        </w:rPr>
        <w:t>ARACHNE</w:t>
      </w:r>
      <w:bookmarkEnd w:id="52"/>
      <w:bookmarkEnd w:id="53"/>
    </w:p>
    <w:p w14:paraId="07483521" w14:textId="77777777" w:rsidR="00E26CF9" w:rsidRDefault="00E26CF9" w:rsidP="008D622D">
      <w:pPr>
        <w:autoSpaceDE w:val="0"/>
        <w:autoSpaceDN w:val="0"/>
        <w:adjustRightInd w:val="0"/>
        <w:spacing w:line="300" w:lineRule="atLeast"/>
        <w:ind w:left="432"/>
        <w:jc w:val="both"/>
        <w:rPr>
          <w:ins w:id="54" w:author="a" w:date="2020-02-11T08:54:00Z"/>
          <w:rFonts w:asciiTheme="majorHAnsi" w:eastAsiaTheme="minorHAnsi" w:hAnsiTheme="majorHAnsi" w:cstheme="majorHAnsi"/>
          <w:sz w:val="22"/>
          <w:szCs w:val="22"/>
          <w:lang w:eastAsia="en-US"/>
        </w:rPr>
      </w:pPr>
      <w:ins w:id="55" w:author="a" w:date="2020-02-11T08:54:00Z">
        <w:r w:rsidRPr="00E26CF9">
          <w:rPr>
            <w:rFonts w:asciiTheme="majorHAnsi" w:eastAsiaTheme="minorHAnsi" w:hAnsiTheme="majorHAnsi" w:cstheme="majorHAnsi"/>
            <w:sz w:val="22"/>
            <w:szCs w:val="22"/>
            <w:lang w:eastAsia="en-US"/>
          </w:rPr>
          <w:t>La Commissione Europea (Direzione generale per l’Occupazione, gli affari sociali e l’inclusione – DG EMPL e dalla Direzione generale della Politica regionale e urbana – DG REGIO) in collaborazione con alcuni Stati membri ha sviluppato uno strumento informatico integrato denominato “ARACHNE” al fine di supportare, prioritariamente, le attività di verifica delle Autorità di Gestione dei Fondi strutturali 2014-2020 nell’individuazione delle iniziative potenzialmente esposte a rischi di frode, conflitti di interesse e irregolarità. A tal fine, la Commissione Europea ha defini</w:t>
        </w:r>
        <w:r>
          <w:rPr>
            <w:rFonts w:asciiTheme="majorHAnsi" w:eastAsiaTheme="minorHAnsi" w:hAnsiTheme="majorHAnsi" w:cstheme="majorHAnsi"/>
            <w:sz w:val="22"/>
            <w:szCs w:val="22"/>
            <w:lang w:eastAsia="en-US"/>
          </w:rPr>
          <w:t>to un documento denominato “Car</w:t>
        </w:r>
        <w:r w:rsidRPr="00E26CF9">
          <w:rPr>
            <w:rFonts w:asciiTheme="majorHAnsi" w:eastAsiaTheme="minorHAnsi" w:hAnsiTheme="majorHAnsi" w:cstheme="majorHAnsi"/>
            <w:sz w:val="22"/>
            <w:szCs w:val="22"/>
            <w:lang w:eastAsia="en-US"/>
          </w:rPr>
          <w:t xml:space="preserve">ta per l’introduzione e l’applicazione dello strumento di valutazione del rischio di ARACHNE nelle verifiche di gestione – versione 1.5” nel quale sono enunciati principi comuni cui le Autorità di Gestione devono attenersi per garantire un adeguato utilizzo dello strumento¹. Il sistema ARACHNE è stato elaborato </w:t>
        </w:r>
        <w:r w:rsidRPr="00E26CF9">
          <w:rPr>
            <w:rFonts w:asciiTheme="majorHAnsi" w:eastAsiaTheme="minorHAnsi" w:hAnsiTheme="majorHAnsi" w:cstheme="majorHAnsi"/>
            <w:sz w:val="22"/>
            <w:szCs w:val="22"/>
            <w:lang w:eastAsia="en-US"/>
          </w:rPr>
          <w:lastRenderedPageBreak/>
          <w:t>come uno strumento di analisi dei potenziali rischi di frode; le informazioni da esso derivanti possono essere utilizzate come input a supporto delle attività di verifica, ma non rappresentano elementi probatori negli esiti di controllo. Pertanto, mediante tale sistema non si intende valutare il comportamento specifico dei beneficiari dei fondi che, in caso di eventuali indici di rischio, non potranno essere automaticamente esclusi. Il Ministero dell’Economia e delle Finanze – RGS – IGRUE ha avviato una fattiva collaborazione con la Commissione Europea per promuovere l’utilizzo di tale sistema, al fine di garantire che tutte le Amministrazioni regionali e nazionali titolari dei Programmi Operativi FESR e FSE 2014-2020 po</w:t>
        </w:r>
        <w:r>
          <w:rPr>
            <w:rFonts w:asciiTheme="majorHAnsi" w:eastAsiaTheme="minorHAnsi" w:hAnsiTheme="majorHAnsi" w:cstheme="majorHAnsi"/>
            <w:sz w:val="22"/>
            <w:szCs w:val="22"/>
            <w:lang w:eastAsia="en-US"/>
          </w:rPr>
          <w:t>tessero dotarsi di strumenti in</w:t>
        </w:r>
        <w:r w:rsidRPr="00E26CF9">
          <w:rPr>
            <w:rFonts w:asciiTheme="majorHAnsi" w:eastAsiaTheme="minorHAnsi" w:hAnsiTheme="majorHAnsi" w:cstheme="majorHAnsi"/>
            <w:sz w:val="22"/>
            <w:szCs w:val="22"/>
            <w:lang w:eastAsia="en-US"/>
          </w:rPr>
          <w:t>formativi di supporto alla prevenzione delle frodi, secondo quanto previsto dalla regolamentazione comunitaria. Nel corso del Sottocomitato Monitoraggio e Controllo dell’11 gennaio 2018, al fine di andare incontro all’esigenza manifestata dalle Amministrazioni soprarichiamate di avere indicazioni comuni a livello nazionale circa le modalità operative di utilizzo del sistema ARACHNE, quale strumento per potenziare l’identificazione, la prevenzione e il rilevamento delle frodi, in linea con quanto previsto nei rispettivi Sistemi di Gestione e Controllo, è stata condivisa l’istituzione di un apposito gruppo tecnico presieduto dal MEF</w:t>
        </w:r>
        <w:r>
          <w:rPr>
            <w:rFonts w:asciiTheme="majorHAnsi" w:eastAsiaTheme="minorHAnsi" w:hAnsiTheme="majorHAnsi" w:cstheme="majorHAnsi"/>
            <w:sz w:val="22"/>
            <w:szCs w:val="22"/>
            <w:lang w:eastAsia="en-US"/>
          </w:rPr>
          <w:t>-RGS-IGRUE e composto da rappre</w:t>
        </w:r>
        <w:r w:rsidRPr="00E26CF9">
          <w:rPr>
            <w:rFonts w:asciiTheme="majorHAnsi" w:eastAsiaTheme="minorHAnsi" w:hAnsiTheme="majorHAnsi" w:cstheme="majorHAnsi"/>
            <w:sz w:val="22"/>
            <w:szCs w:val="22"/>
            <w:lang w:eastAsia="en-US"/>
          </w:rPr>
          <w:t>sentanti di alcune Autorità di Gestione e Autorità di Audit dei Programmi Opera-</w:t>
        </w:r>
        <w:proofErr w:type="spellStart"/>
        <w:r w:rsidRPr="00E26CF9">
          <w:rPr>
            <w:rFonts w:asciiTheme="majorHAnsi" w:eastAsiaTheme="minorHAnsi" w:hAnsiTheme="majorHAnsi" w:cstheme="majorHAnsi"/>
            <w:sz w:val="22"/>
            <w:szCs w:val="22"/>
            <w:lang w:eastAsia="en-US"/>
          </w:rPr>
          <w:t>tivi</w:t>
        </w:r>
        <w:proofErr w:type="spellEnd"/>
        <w:r w:rsidRPr="00E26CF9">
          <w:rPr>
            <w:rFonts w:asciiTheme="majorHAnsi" w:eastAsiaTheme="minorHAnsi" w:hAnsiTheme="majorHAnsi" w:cstheme="majorHAnsi"/>
            <w:sz w:val="22"/>
            <w:szCs w:val="22"/>
            <w:lang w:eastAsia="en-US"/>
          </w:rPr>
          <w:t xml:space="preserve"> FESR e FSE 2014-2020, nonché da rappresentanti dell’Agenzia per la Coesione Territoriale e dell’Agenzia Nazionale per le Politiche Attive del Lavoro. Il Gruppo, istituito con Determina del Ragioniere Generale dello Stato del 18 gennaio 2019, ha definito le </w:t>
        </w:r>
      </w:ins>
      <w:ins w:id="56" w:author="a" w:date="2020-02-11T08:55:00Z">
        <w:r w:rsidRPr="00E26CF9">
          <w:rPr>
            <w:rFonts w:asciiTheme="majorHAnsi" w:eastAsiaTheme="minorHAnsi" w:hAnsiTheme="majorHAnsi" w:cstheme="majorHAnsi"/>
            <w:b/>
            <w:sz w:val="22"/>
            <w:szCs w:val="22"/>
            <w:lang w:eastAsia="en-US"/>
          </w:rPr>
          <w:t>LINEE GUIDA NAZIONALI PER L’UTILIZZO DEL SISTEMA COMUNITARIO ANTIFRODE ARACHNE</w:t>
        </w:r>
      </w:ins>
      <w:ins w:id="57" w:author="a" w:date="2020-02-11T08:54:00Z">
        <w:r w:rsidRPr="00E26CF9">
          <w:rPr>
            <w:rFonts w:asciiTheme="majorHAnsi" w:eastAsiaTheme="minorHAnsi" w:hAnsiTheme="majorHAnsi" w:cstheme="majorHAnsi"/>
            <w:sz w:val="22"/>
            <w:szCs w:val="22"/>
            <w:lang w:eastAsia="en-US"/>
          </w:rPr>
          <w:t>. Tali Linee guida sono destinate alle Autorità di Gestione, alle Autorità di Certifica-zione, alle</w:t>
        </w:r>
        <w:r>
          <w:rPr>
            <w:rFonts w:asciiTheme="majorHAnsi" w:eastAsiaTheme="minorHAnsi" w:hAnsiTheme="majorHAnsi" w:cstheme="majorHAnsi"/>
            <w:sz w:val="22"/>
            <w:szCs w:val="22"/>
            <w:lang w:eastAsia="en-US"/>
          </w:rPr>
          <w:t xml:space="preserve"> Autorità di Audit e </w:t>
        </w:r>
        <w:r w:rsidRPr="00E26CF9">
          <w:rPr>
            <w:rFonts w:asciiTheme="majorHAnsi" w:eastAsiaTheme="minorHAnsi" w:hAnsiTheme="majorHAnsi" w:cstheme="majorHAnsi"/>
            <w:sz w:val="22"/>
            <w:szCs w:val="22"/>
            <w:lang w:eastAsia="en-US"/>
          </w:rPr>
          <w:t>agli Organismi Intermedi dei Programmi Operativi e forniscono specifiche indicazioni sull’utilizzo del sistema ARACHNE, al fine di concorrere al rispetto della normativa in materia antifrode. Nell’ambito dei rispettivi Sistemi di Gestione e Controllo, ciascuna Amministrazione, in base alla propria organizzazione interna, alla dotazione strutturale di risorse di personale, alle esigenze di verifica e di sorveglianza, potrà scegliere le fasi amministrative di utilizzo del sistema nel rispetto di quanto già previsto dalle Linee guida sulla “Valutazione del rischio di frode e misure antifrode efficaci e proporzionate” (Nota orientativa EGESIF_14-0021-00 del 16/06/2014). Il Gruppo di lavoro opererà le necessarie revisioni e/o aggiornamenti a seguito dei possibili cambiamenti del contesto regolamentare e degli indirizzi comunitari in materia nonché sulla base dell’eventuale attività di verifica e riscontro da parte delle Amministrazioni in merito al funzionamento del sistema ARACHNE, in un’ottica di miglioramento del suo utilizzo.</w:t>
        </w:r>
      </w:ins>
    </w:p>
    <w:p w14:paraId="782AE869"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L’Autorità di Gestione </w:t>
      </w:r>
      <w:ins w:id="58" w:author="a" w:date="2020-02-11T08:56:00Z">
        <w:r w:rsidR="00E26CF9">
          <w:rPr>
            <w:rFonts w:asciiTheme="majorHAnsi" w:eastAsiaTheme="minorHAnsi" w:hAnsiTheme="majorHAnsi" w:cstheme="majorHAnsi"/>
            <w:sz w:val="22"/>
            <w:szCs w:val="22"/>
            <w:lang w:eastAsia="en-US"/>
          </w:rPr>
          <w:t xml:space="preserve">del PO FSE Basilicata 2014-2020 </w:t>
        </w:r>
      </w:ins>
      <w:r w:rsidRPr="008D622D">
        <w:rPr>
          <w:rFonts w:asciiTheme="majorHAnsi" w:eastAsiaTheme="minorHAnsi" w:hAnsiTheme="majorHAnsi" w:cstheme="majorHAnsi"/>
          <w:sz w:val="22"/>
          <w:szCs w:val="22"/>
          <w:lang w:eastAsia="en-US"/>
        </w:rPr>
        <w:t xml:space="preserve">ha scelto di utilizzare lo strumento Arachne, il Risk Scoring Tool messo a disposizione delle AdG da parte della Commissione Europea per la prevenzione delle frodi nella programmazione 2014-2020, e che dal mese di dicembre 2017 è pienamente operativo. </w:t>
      </w:r>
    </w:p>
    <w:p w14:paraId="2122F18B"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Il sistema è alimentato bimestralmente tramite il Sistema Nazionale di Monitoraggio. Esso contiene, inoltre, dati recepiti da altri database esterni, in particolare:</w:t>
      </w:r>
    </w:p>
    <w:p w14:paraId="54991C77" w14:textId="77777777" w:rsidR="00BF6143" w:rsidRPr="008D622D" w:rsidRDefault="00BF6143" w:rsidP="008D622D">
      <w:pPr>
        <w:numPr>
          <w:ilvl w:val="0"/>
          <w:numId w:val="8"/>
        </w:numPr>
        <w:autoSpaceDE w:val="0"/>
        <w:autoSpaceDN w:val="0"/>
        <w:adjustRightInd w:val="0"/>
        <w:spacing w:line="300" w:lineRule="atLeast"/>
        <w:ind w:left="432" w:firstLine="0"/>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ORBIS che fornisce informazioni dettagliate e confrontabili di oltre 200 milioni di aziende e società di tutto il mondo (informazioni finanziarie, azionariato e partecipazioni, anagrafica completa: ragione sociale, indirizzo, anno di costituzione,) ecc. raccolte da dati pubblicamente disponibili, quali le relazioni annuali ufficiali o i bilanci presentati agli organismi di regolamentazione. </w:t>
      </w:r>
    </w:p>
    <w:p w14:paraId="10E5D933" w14:textId="77777777" w:rsidR="00BF6143" w:rsidRPr="008D622D" w:rsidRDefault="00BF6143" w:rsidP="008D622D">
      <w:pPr>
        <w:numPr>
          <w:ilvl w:val="0"/>
          <w:numId w:val="8"/>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word compliance che fornisce informazioni aggregate (ricevute da autorità regolamentari e governative) su: </w:t>
      </w:r>
    </w:p>
    <w:p w14:paraId="5CCA3671"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•profili di persone politicamente esposte (PEP), membri della loro famiglia e collaboratori stretti </w:t>
      </w:r>
    </w:p>
    <w:p w14:paraId="549780BD"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•Elenchi delle sanzioni (per esempio: elenco terroristico </w:t>
      </w:r>
      <w:proofErr w:type="gramStart"/>
      <w:r w:rsidRPr="008D622D">
        <w:rPr>
          <w:rFonts w:asciiTheme="majorHAnsi" w:eastAsiaTheme="minorHAnsi" w:hAnsiTheme="majorHAnsi" w:cstheme="majorHAnsi"/>
          <w:sz w:val="22"/>
          <w:szCs w:val="22"/>
          <w:lang w:eastAsia="en-US"/>
        </w:rPr>
        <w:t>dell'UE,...</w:t>
      </w:r>
      <w:proofErr w:type="gramEnd"/>
      <w:r w:rsidRPr="008D622D">
        <w:rPr>
          <w:rFonts w:asciiTheme="majorHAnsi" w:eastAsiaTheme="minorHAnsi" w:hAnsiTheme="majorHAnsi" w:cstheme="majorHAnsi"/>
          <w:sz w:val="22"/>
          <w:szCs w:val="22"/>
          <w:lang w:eastAsia="en-US"/>
        </w:rPr>
        <w:t xml:space="preserve">); </w:t>
      </w:r>
    </w:p>
    <w:p w14:paraId="5332BDE2"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lastRenderedPageBreak/>
        <w:t xml:space="preserve">•Lista di esecuzione globale (traffico di stupefacenti e di essere umani, riciclatori di denaro, truffatori e altri criminali, ...) </w:t>
      </w:r>
    </w:p>
    <w:p w14:paraId="5CAB5E2B"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•Società o persone che sono state legate a attività illecite derivanti dalla raccolta di notizie da giornali e riviste comprese informazioni provenienti dai principali giornali online dei paesi dell'Unione europea e dei paesi terzi; </w:t>
      </w:r>
    </w:p>
    <w:p w14:paraId="35487402"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Il sistema elabora bimestralmente i dati, restituendo l’elenco dei progetti maggiormente a rischio sulla base di 7 categorie:</w:t>
      </w:r>
    </w:p>
    <w:p w14:paraId="37974925"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1. Appalti -  Indicatori di rischio sul processo di appalto </w:t>
      </w:r>
    </w:p>
    <w:p w14:paraId="41DDD0CE"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2. Gestione dei contratti -  Verifica degli aspetti di gestione contrattuale del progetto e comparazione con il gruppo peer </w:t>
      </w:r>
    </w:p>
    <w:p w14:paraId="75A049CC"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3. Ammissibilità - Verifica del periodo di ammissibilità e dell’esistenza di appaltatori e subappaltatori </w:t>
      </w:r>
    </w:p>
    <w:p w14:paraId="213C0495"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4. Performance -  Verifica della coerenza degli indicatori settoriali dell’attività con il valore di riferimento </w:t>
      </w:r>
    </w:p>
    <w:p w14:paraId="16888A25"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5. Concentrazione - Verifica incrociata sulla presenza dei soggetti su più progetti e programmi </w:t>
      </w:r>
    </w:p>
    <w:p w14:paraId="0F2861E5"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6. Ragionevolezza - Verifica sulla ragionevolezza e logicità dei dati progettuali </w:t>
      </w:r>
    </w:p>
    <w:p w14:paraId="1B40475D"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7. Alert di rischio reputazionale e frode</w:t>
      </w:r>
    </w:p>
    <w:p w14:paraId="0BFE84F8"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L’AdG ha ritenuto di affidare la visualizzazione ed il trattamento delle informazioni restituite da Arachne a due funzionari incardinati presso la propria struttura e opportunamente formati presso il Ministero dell’Economia e delle Finanze. Le stesse sono utilizzate:</w:t>
      </w:r>
    </w:p>
    <w:p w14:paraId="3E3FCAD4" w14:textId="77777777" w:rsidR="00BF6143" w:rsidRPr="008D622D" w:rsidRDefault="00BF6143" w:rsidP="008D622D">
      <w:pPr>
        <w:numPr>
          <w:ilvl w:val="0"/>
          <w:numId w:val="8"/>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per darne informativa, nel caso si rilevi un livello di rischio potenziale elevato, al Dirigente responsabile della gestione dell’operazione in maniera da consentirgli di innalzare il livello di attenzione sulla stessa;</w:t>
      </w:r>
    </w:p>
    <w:p w14:paraId="3054EB5A" w14:textId="77777777" w:rsidR="00BF6143" w:rsidRPr="008D622D" w:rsidRDefault="00BF6143" w:rsidP="008D622D">
      <w:pPr>
        <w:numPr>
          <w:ilvl w:val="0"/>
          <w:numId w:val="8"/>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per individuare, eventualmente, nell’ambito della procedura di campionamento dei progetti da sottoporre a verifica in loco, le operazioni da estrarre in via prioritaria.</w:t>
      </w:r>
    </w:p>
    <w:p w14:paraId="44D5A859" w14:textId="77777777" w:rsidR="00BF6143" w:rsidRPr="008D622D" w:rsidRDefault="00BF6143"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Nel pieno rispetto della normativa nazionale ed europea in materia di protezione dei dati, l’Autorità di Gestione provvede ad informare i Beneficiari circa l’utilizzo dei loro dati, disponibili nelle banche dati esterne, per l’elaborazione degli indicatori di rischio. </w:t>
      </w:r>
    </w:p>
    <w:p w14:paraId="53A83134" w14:textId="77777777" w:rsidR="00BF6143" w:rsidRPr="008D622D" w:rsidRDefault="00BF6143" w:rsidP="008D622D">
      <w:pPr>
        <w:pStyle w:val="Titolo3"/>
        <w:ind w:left="432"/>
        <w:jc w:val="both"/>
        <w:rPr>
          <w:rFonts w:eastAsiaTheme="minorHAnsi" w:cstheme="majorHAnsi"/>
          <w:b w:val="0"/>
          <w:i/>
          <w:color w:val="auto"/>
          <w:sz w:val="22"/>
          <w:szCs w:val="22"/>
          <w:lang w:eastAsia="en-US"/>
        </w:rPr>
      </w:pPr>
      <w:bookmarkStart w:id="59" w:name="_Toc518557589"/>
      <w:bookmarkStart w:id="60" w:name="_Toc520720491"/>
      <w:bookmarkEnd w:id="59"/>
      <w:r w:rsidRPr="008D622D">
        <w:rPr>
          <w:rFonts w:eastAsiaTheme="minorHAnsi" w:cstheme="majorHAnsi"/>
          <w:b w:val="0"/>
          <w:i/>
          <w:color w:val="auto"/>
          <w:sz w:val="22"/>
          <w:szCs w:val="22"/>
          <w:lang w:eastAsia="en-US"/>
        </w:rPr>
        <w:t>Analisi del rischio</w:t>
      </w:r>
      <w:bookmarkEnd w:id="60"/>
    </w:p>
    <w:p w14:paraId="76746DAE" w14:textId="77777777" w:rsidR="00A46130" w:rsidRDefault="00D1474C"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 riferimento alle misure e alle politiche preventive adottate dall’amministrazione regionale per contrastare questo genere di violazione, il sistema di controlli previsto dal PO FSE Basilicata 2014-2020 rappresenta una importante misura di contrasto, nonché un deterrente, alla possibilità che si verifichino “condizioni favorevoli” all’insorgenza di frodi. </w:t>
      </w:r>
      <w:r w:rsidR="00264C10" w:rsidRPr="008D622D">
        <w:rPr>
          <w:rFonts w:asciiTheme="majorHAnsi" w:eastAsiaTheme="minorHAnsi" w:hAnsiTheme="majorHAnsi" w:cstheme="majorHAnsi"/>
          <w:sz w:val="22"/>
          <w:szCs w:val="22"/>
          <w:lang w:eastAsia="en-US"/>
        </w:rPr>
        <w:t>L’analisi del rischio, infatti, risulta essere alla base del meccanismo di Campionamento e, come descritto nel capitolo successivo, viene aggiornata annualmente al fine di tenere in considerazione eventuali elementi di rischio che dovessero insorgere durante il ciclo di programmazione.</w:t>
      </w:r>
    </w:p>
    <w:p w14:paraId="6BA0AB96" w14:textId="77777777" w:rsidR="001E52FF" w:rsidRDefault="001E52FF"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p>
    <w:p w14:paraId="0DE3919B" w14:textId="77777777" w:rsidR="00E26CF9" w:rsidRDefault="00E26CF9">
      <w:pPr>
        <w:rPr>
          <w:ins w:id="61" w:author="a" w:date="2020-02-11T08:56:00Z"/>
          <w:rFonts w:asciiTheme="majorHAnsi" w:eastAsiaTheme="minorHAnsi" w:hAnsiTheme="majorHAnsi" w:cstheme="majorHAnsi"/>
          <w:sz w:val="22"/>
          <w:szCs w:val="22"/>
          <w:lang w:eastAsia="en-US"/>
        </w:rPr>
      </w:pPr>
      <w:ins w:id="62" w:author="a" w:date="2020-02-11T08:56:00Z">
        <w:r>
          <w:rPr>
            <w:rFonts w:asciiTheme="majorHAnsi" w:eastAsiaTheme="minorHAnsi" w:hAnsiTheme="majorHAnsi" w:cstheme="majorHAnsi"/>
            <w:sz w:val="22"/>
            <w:szCs w:val="22"/>
            <w:lang w:eastAsia="en-US"/>
          </w:rPr>
          <w:br w:type="page"/>
        </w:r>
      </w:ins>
    </w:p>
    <w:p w14:paraId="6E55A160" w14:textId="77777777" w:rsidR="001E52FF" w:rsidDel="00E26CF9" w:rsidRDefault="001E52FF" w:rsidP="008D622D">
      <w:pPr>
        <w:autoSpaceDE w:val="0"/>
        <w:autoSpaceDN w:val="0"/>
        <w:adjustRightInd w:val="0"/>
        <w:spacing w:line="300" w:lineRule="atLeast"/>
        <w:ind w:left="432"/>
        <w:jc w:val="both"/>
        <w:rPr>
          <w:del w:id="63" w:author="a" w:date="2020-02-11T08:56:00Z"/>
          <w:rFonts w:asciiTheme="majorHAnsi" w:eastAsiaTheme="minorHAnsi" w:hAnsiTheme="majorHAnsi" w:cstheme="majorHAnsi"/>
          <w:sz w:val="22"/>
          <w:szCs w:val="22"/>
          <w:lang w:eastAsia="en-US"/>
        </w:rPr>
      </w:pPr>
    </w:p>
    <w:p w14:paraId="661CD74F" w14:textId="77777777" w:rsidR="001E52FF" w:rsidDel="00E26CF9" w:rsidRDefault="001E52FF" w:rsidP="008D622D">
      <w:pPr>
        <w:autoSpaceDE w:val="0"/>
        <w:autoSpaceDN w:val="0"/>
        <w:adjustRightInd w:val="0"/>
        <w:spacing w:line="300" w:lineRule="atLeast"/>
        <w:ind w:left="432"/>
        <w:jc w:val="both"/>
        <w:rPr>
          <w:del w:id="64" w:author="a" w:date="2020-02-11T08:56:00Z"/>
          <w:rFonts w:asciiTheme="majorHAnsi" w:eastAsiaTheme="minorHAnsi" w:hAnsiTheme="majorHAnsi" w:cstheme="majorHAnsi"/>
          <w:sz w:val="22"/>
          <w:szCs w:val="22"/>
          <w:lang w:eastAsia="en-US"/>
        </w:rPr>
      </w:pPr>
    </w:p>
    <w:p w14:paraId="7B7CE037" w14:textId="77777777" w:rsidR="001E52FF" w:rsidDel="00E26CF9" w:rsidRDefault="001E52FF" w:rsidP="008D622D">
      <w:pPr>
        <w:autoSpaceDE w:val="0"/>
        <w:autoSpaceDN w:val="0"/>
        <w:adjustRightInd w:val="0"/>
        <w:spacing w:line="300" w:lineRule="atLeast"/>
        <w:ind w:left="432"/>
        <w:jc w:val="both"/>
        <w:rPr>
          <w:del w:id="65" w:author="a" w:date="2020-02-11T08:56:00Z"/>
          <w:rFonts w:asciiTheme="majorHAnsi" w:eastAsiaTheme="minorHAnsi" w:hAnsiTheme="majorHAnsi" w:cstheme="majorHAnsi"/>
          <w:sz w:val="22"/>
          <w:szCs w:val="22"/>
          <w:lang w:eastAsia="en-US"/>
        </w:rPr>
      </w:pPr>
    </w:p>
    <w:p w14:paraId="00B29B1D" w14:textId="77777777" w:rsidR="001E52FF" w:rsidRPr="008D622D" w:rsidDel="00E26CF9" w:rsidRDefault="001E52FF" w:rsidP="008D622D">
      <w:pPr>
        <w:autoSpaceDE w:val="0"/>
        <w:autoSpaceDN w:val="0"/>
        <w:adjustRightInd w:val="0"/>
        <w:spacing w:line="300" w:lineRule="atLeast"/>
        <w:ind w:left="432"/>
        <w:jc w:val="both"/>
        <w:rPr>
          <w:del w:id="66" w:author="a" w:date="2020-02-11T08:56:00Z"/>
          <w:rFonts w:asciiTheme="majorHAnsi" w:eastAsiaTheme="minorHAnsi" w:hAnsiTheme="majorHAnsi" w:cstheme="majorHAnsi"/>
          <w:sz w:val="22"/>
          <w:szCs w:val="22"/>
          <w:lang w:eastAsia="en-US"/>
        </w:rPr>
      </w:pPr>
    </w:p>
    <w:p w14:paraId="5EF56832" w14:textId="77777777" w:rsidR="00D1474C" w:rsidRPr="008D622D" w:rsidRDefault="001E52FF" w:rsidP="008D622D">
      <w:pPr>
        <w:pStyle w:val="Titolo1"/>
        <w:numPr>
          <w:ilvl w:val="0"/>
          <w:numId w:val="3"/>
        </w:numPr>
        <w:spacing w:after="0" w:line="300" w:lineRule="atLeast"/>
        <w:ind w:firstLine="0"/>
        <w:jc w:val="both"/>
        <w:rPr>
          <w:rFonts w:asciiTheme="majorHAnsi" w:hAnsiTheme="majorHAnsi" w:cstheme="majorHAnsi"/>
          <w:b/>
          <w:color w:val="auto"/>
          <w:sz w:val="22"/>
          <w:szCs w:val="22"/>
        </w:rPr>
      </w:pPr>
      <w:bookmarkStart w:id="67" w:name="_Toc520720492"/>
      <w:r>
        <w:rPr>
          <w:rFonts w:asciiTheme="majorHAnsi" w:hAnsiTheme="majorHAnsi" w:cstheme="majorHAnsi"/>
          <w:iCs/>
          <w:sz w:val="22"/>
          <w:szCs w:val="22"/>
        </w:rPr>
        <w:t>INDIVIDUAZIONE E SEGNALAZIONE</w:t>
      </w:r>
      <w:bookmarkEnd w:id="67"/>
    </w:p>
    <w:p w14:paraId="07AB3D01" w14:textId="77777777" w:rsidR="008D622D" w:rsidRPr="008D622D" w:rsidRDefault="008D622D" w:rsidP="008D622D">
      <w:pPr>
        <w:pStyle w:val="Titolo2"/>
        <w:jc w:val="both"/>
        <w:rPr>
          <w:rFonts w:eastAsiaTheme="minorHAnsi" w:cstheme="majorHAnsi"/>
          <w:color w:val="auto"/>
          <w:sz w:val="22"/>
          <w:szCs w:val="22"/>
          <w:lang w:eastAsia="en-US"/>
        </w:rPr>
      </w:pPr>
      <w:bookmarkStart w:id="68" w:name="_Toc520720493"/>
      <w:r w:rsidRPr="008D622D">
        <w:rPr>
          <w:rFonts w:eastAsiaTheme="minorHAnsi" w:cstheme="majorHAnsi"/>
          <w:color w:val="auto"/>
          <w:sz w:val="22"/>
          <w:szCs w:val="22"/>
          <w:lang w:eastAsia="en-US"/>
        </w:rPr>
        <w:t>Individuazione</w:t>
      </w:r>
      <w:bookmarkEnd w:id="68"/>
    </w:p>
    <w:p w14:paraId="4F501173" w14:textId="77777777" w:rsidR="00D1474C" w:rsidRPr="008D622D" w:rsidRDefault="00D1474C"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 meccanismi di prevenzione non possono garantire una tutela assoluta nei confronti della frode e l'</w:t>
      </w:r>
      <w:r w:rsidR="001E52FF">
        <w:rPr>
          <w:rFonts w:asciiTheme="majorHAnsi" w:eastAsiaTheme="minorHAnsi" w:hAnsiTheme="majorHAnsi" w:cstheme="majorHAnsi"/>
          <w:sz w:val="22"/>
          <w:szCs w:val="22"/>
          <w:lang w:eastAsia="en-US"/>
        </w:rPr>
        <w:t>A</w:t>
      </w:r>
      <w:r w:rsidRPr="008D622D">
        <w:rPr>
          <w:rFonts w:asciiTheme="majorHAnsi" w:eastAsiaTheme="minorHAnsi" w:hAnsiTheme="majorHAnsi" w:cstheme="majorHAnsi"/>
          <w:sz w:val="22"/>
          <w:szCs w:val="22"/>
          <w:lang w:eastAsia="en-US"/>
        </w:rPr>
        <w:t xml:space="preserve">utorità di </w:t>
      </w:r>
      <w:r w:rsidR="001E52FF">
        <w:rPr>
          <w:rFonts w:asciiTheme="majorHAnsi" w:eastAsiaTheme="minorHAnsi" w:hAnsiTheme="majorHAnsi" w:cstheme="majorHAnsi"/>
          <w:sz w:val="22"/>
          <w:szCs w:val="22"/>
          <w:lang w:eastAsia="en-US"/>
        </w:rPr>
        <w:t>G</w:t>
      </w:r>
      <w:r w:rsidRPr="008D622D">
        <w:rPr>
          <w:rFonts w:asciiTheme="majorHAnsi" w:eastAsiaTheme="minorHAnsi" w:hAnsiTheme="majorHAnsi" w:cstheme="majorHAnsi"/>
          <w:sz w:val="22"/>
          <w:szCs w:val="22"/>
          <w:lang w:eastAsia="en-US"/>
        </w:rPr>
        <w:t xml:space="preserve">estione necessita pertanto di sistemi per l'individuazione tempestiva di comportamenti fraudolenti. Le strategie relative alle frodi devono pertanto tenere conto della possibilità che possano ancora verificarsi casi di frode che richiedano l'elaborazione e l'attuazione di diverse misure di individuazione delle frodi.  </w:t>
      </w:r>
    </w:p>
    <w:p w14:paraId="4DBA4A8F" w14:textId="77777777" w:rsidR="00D1474C" w:rsidRPr="008D622D" w:rsidRDefault="00D1474C"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Tra tali tecniche rientrano le procedure analitiche per evidenziare le anomalie come quelli descritti negli ultimi due paragrafi precedenti (ad esempio, gli strumenti per l'estrazione di dati, quali ARACHNE) e solidi meccanism</w:t>
      </w:r>
      <w:r w:rsidR="009C2B8E">
        <w:rPr>
          <w:rFonts w:asciiTheme="majorHAnsi" w:eastAsiaTheme="minorHAnsi" w:hAnsiTheme="majorHAnsi" w:cstheme="majorHAnsi"/>
          <w:sz w:val="22"/>
          <w:szCs w:val="22"/>
          <w:lang w:eastAsia="en-US"/>
        </w:rPr>
        <w:t xml:space="preserve">i di segnalazione e valutazione </w:t>
      </w:r>
      <w:r w:rsidRPr="008D622D">
        <w:rPr>
          <w:rFonts w:asciiTheme="majorHAnsi" w:eastAsiaTheme="minorHAnsi" w:hAnsiTheme="majorHAnsi" w:cstheme="majorHAnsi"/>
          <w:sz w:val="22"/>
          <w:szCs w:val="22"/>
          <w:lang w:eastAsia="en-US"/>
        </w:rPr>
        <w:t xml:space="preserve">dei rischi in corso d'opera. </w:t>
      </w:r>
    </w:p>
    <w:p w14:paraId="7ECB2B5C" w14:textId="77777777" w:rsidR="00264C10" w:rsidRPr="008D622D" w:rsidRDefault="00264C10"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In conformità agli standard di audit internazionalmente riconosciuti l’analisi dei rischi, condotta dall’AdG, si basa principalmente sulla valutazione del rischio intrinseco IR (inherentrisk), che rappresenta il rischio di irregolarità associato alle caratteristiche intrinseche delle operazioni, quali la complessità organizzativa o procedurale, la tipologia di beneficiario, ecc; Il rischio gestionale o intrinseco viene valutato in relazione alle seguenti variabili: </w:t>
      </w:r>
    </w:p>
    <w:p w14:paraId="534B5957" w14:textId="77777777" w:rsidR="00264C10" w:rsidRPr="008D622D" w:rsidRDefault="001E52FF" w:rsidP="008D622D">
      <w:pPr>
        <w:numPr>
          <w:ilvl w:val="0"/>
          <w:numId w:val="9"/>
        </w:numPr>
        <w:autoSpaceDE w:val="0"/>
        <w:autoSpaceDN w:val="0"/>
        <w:adjustRightInd w:val="0"/>
        <w:spacing w:line="300" w:lineRule="atLeast"/>
        <w:ind w:left="432" w:firstLine="0"/>
        <w:jc w:val="both"/>
        <w:rPr>
          <w:rFonts w:asciiTheme="majorHAnsi" w:eastAsiaTheme="minorHAnsi" w:hAnsiTheme="majorHAnsi" w:cstheme="majorHAnsi"/>
          <w:sz w:val="22"/>
          <w:szCs w:val="22"/>
        </w:rPr>
      </w:pPr>
      <w:r>
        <w:rPr>
          <w:rFonts w:asciiTheme="majorHAnsi" w:eastAsiaTheme="minorHAnsi" w:hAnsiTheme="majorHAnsi" w:cstheme="majorHAnsi"/>
          <w:sz w:val="22"/>
          <w:szCs w:val="22"/>
        </w:rPr>
        <w:t>T</w:t>
      </w:r>
      <w:r w:rsidR="00264C10" w:rsidRPr="008D622D">
        <w:rPr>
          <w:rFonts w:asciiTheme="majorHAnsi" w:eastAsiaTheme="minorHAnsi" w:hAnsiTheme="majorHAnsi" w:cstheme="majorHAnsi"/>
          <w:sz w:val="22"/>
          <w:szCs w:val="22"/>
        </w:rPr>
        <w:t xml:space="preserve">ipologia del Beneficiario e delle operazioni: la rischiosità è correlata al carattere pubblico o privato del Beneficiario e quindi sia all’assoggettamento o meno a sistemi di controllo pubblici o strutturati, sia al grado di solvibilità e capacità di restituzione del contributo in caso di erogazione indebita. Oltretutto tale elemento è strettamente connesso con la tipologia di operazione: le Amministrazioni pubbliche sono, infatti, titolari di operazioni quali l’acquisizione di beni e/o servizi; le imprese e i privati sono titolari di operazioni (in quanto beneficiari) quali l’erogazione di finanziamenti (aiuti) o servizi. I valori di rischio associato alla tipologia di Beneficiario possono pertanto essere i seguenti: </w:t>
      </w:r>
    </w:p>
    <w:p w14:paraId="0CAF2E42" w14:textId="77777777" w:rsidR="00264C10" w:rsidRPr="008D622D" w:rsidRDefault="00264C10" w:rsidP="008D622D">
      <w:pPr>
        <w:autoSpaceDE w:val="0"/>
        <w:autoSpaceDN w:val="0"/>
        <w:adjustRightInd w:val="0"/>
        <w:spacing w:line="300" w:lineRule="atLeast"/>
        <w:ind w:left="432"/>
        <w:jc w:val="both"/>
        <w:rPr>
          <w:rFonts w:asciiTheme="majorHAnsi" w:eastAsiaTheme="minorHAnsi" w:hAnsiTheme="majorHAnsi" w:cstheme="majorHAnsi"/>
          <w:sz w:val="22"/>
          <w:szCs w:val="22"/>
        </w:rPr>
      </w:pPr>
    </w:p>
    <w:tbl>
      <w:tblPr>
        <w:tblStyle w:val="Grigliatabella"/>
        <w:tblW w:w="0" w:type="auto"/>
        <w:tblInd w:w="421" w:type="dxa"/>
        <w:tblLook w:val="04A0" w:firstRow="1" w:lastRow="0" w:firstColumn="1" w:lastColumn="0" w:noHBand="0" w:noVBand="1"/>
      </w:tblPr>
      <w:tblGrid>
        <w:gridCol w:w="3827"/>
        <w:gridCol w:w="2633"/>
        <w:gridCol w:w="2747"/>
      </w:tblGrid>
      <w:tr w:rsidR="008D622D" w:rsidRPr="008D622D" w14:paraId="6CE4D795"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378E50AD" w14:textId="77777777" w:rsidR="00264C10" w:rsidRPr="008D622D" w:rsidRDefault="00285F4B" w:rsidP="00285F4B">
            <w:pPr>
              <w:autoSpaceDE w:val="0"/>
              <w:autoSpaceDN w:val="0"/>
              <w:adjustRightInd w:val="0"/>
              <w:spacing w:line="300" w:lineRule="atLeast"/>
              <w:ind w:left="432"/>
              <w:jc w:val="center"/>
              <w:rPr>
                <w:rFonts w:asciiTheme="majorHAnsi" w:eastAsiaTheme="minorHAnsi" w:hAnsiTheme="majorHAnsi" w:cstheme="majorHAnsi"/>
                <w:sz w:val="22"/>
                <w:szCs w:val="22"/>
                <w:lang w:eastAsia="en-US"/>
              </w:rPr>
            </w:pPr>
            <w:r>
              <w:rPr>
                <w:rFonts w:asciiTheme="majorHAnsi" w:eastAsiaTheme="minorHAnsi" w:hAnsiTheme="majorHAnsi" w:cstheme="majorHAnsi"/>
                <w:sz w:val="22"/>
                <w:szCs w:val="22"/>
                <w:lang w:eastAsia="en-US"/>
              </w:rPr>
              <w:t>T</w:t>
            </w:r>
            <w:r w:rsidR="00264C10" w:rsidRPr="008D622D">
              <w:rPr>
                <w:rFonts w:asciiTheme="majorHAnsi" w:eastAsiaTheme="minorHAnsi" w:hAnsiTheme="majorHAnsi" w:cstheme="majorHAnsi"/>
                <w:sz w:val="22"/>
                <w:szCs w:val="22"/>
                <w:lang w:eastAsia="en-US"/>
              </w:rPr>
              <w:t>ipologia di beneficiario</w:t>
            </w:r>
          </w:p>
        </w:tc>
        <w:tc>
          <w:tcPr>
            <w:tcW w:w="2633" w:type="dxa"/>
            <w:tcBorders>
              <w:top w:val="single" w:sz="4" w:space="0" w:color="auto"/>
              <w:left w:val="single" w:sz="4" w:space="0" w:color="auto"/>
              <w:bottom w:val="single" w:sz="4" w:space="0" w:color="auto"/>
              <w:right w:val="single" w:sz="4" w:space="0" w:color="auto"/>
            </w:tcBorders>
            <w:hideMark/>
          </w:tcPr>
          <w:p w14:paraId="69B9C740" w14:textId="77777777" w:rsidR="00264C10" w:rsidRPr="008D622D" w:rsidRDefault="00264C10" w:rsidP="00285F4B">
            <w:pPr>
              <w:autoSpaceDE w:val="0"/>
              <w:autoSpaceDN w:val="0"/>
              <w:adjustRightInd w:val="0"/>
              <w:spacing w:line="300" w:lineRule="atLeast"/>
              <w:ind w:left="432"/>
              <w:jc w:val="center"/>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Livello di rischio</w:t>
            </w:r>
          </w:p>
        </w:tc>
        <w:tc>
          <w:tcPr>
            <w:tcW w:w="2747" w:type="dxa"/>
            <w:tcBorders>
              <w:top w:val="single" w:sz="4" w:space="0" w:color="auto"/>
              <w:left w:val="single" w:sz="4" w:space="0" w:color="auto"/>
              <w:bottom w:val="single" w:sz="4" w:space="0" w:color="auto"/>
              <w:right w:val="single" w:sz="4" w:space="0" w:color="auto"/>
            </w:tcBorders>
            <w:hideMark/>
          </w:tcPr>
          <w:p w14:paraId="171DCA41" w14:textId="77777777" w:rsidR="00264C10" w:rsidRPr="008D622D" w:rsidRDefault="00264C10" w:rsidP="00285F4B">
            <w:pPr>
              <w:autoSpaceDE w:val="0"/>
              <w:autoSpaceDN w:val="0"/>
              <w:adjustRightInd w:val="0"/>
              <w:spacing w:line="300" w:lineRule="atLeast"/>
              <w:ind w:left="432"/>
              <w:jc w:val="center"/>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IR</w:t>
            </w:r>
            <w:r w:rsidRPr="008D622D">
              <w:rPr>
                <w:rFonts w:asciiTheme="majorHAnsi" w:eastAsiaTheme="minorHAnsi" w:hAnsiTheme="majorHAnsi" w:cstheme="majorHAnsi"/>
                <w:sz w:val="22"/>
                <w:szCs w:val="22"/>
                <w:lang w:eastAsia="en-US"/>
              </w:rPr>
              <w:footnoteReference w:id="3"/>
            </w:r>
          </w:p>
        </w:tc>
      </w:tr>
      <w:tr w:rsidR="008D622D" w:rsidRPr="008D622D" w14:paraId="18B23366"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222F6345" w14:textId="77777777" w:rsidR="00264C10" w:rsidRPr="00285F4B" w:rsidRDefault="00285F4B" w:rsidP="00285F4B">
            <w:pPr>
              <w:autoSpaceDE w:val="0"/>
              <w:autoSpaceDN w:val="0"/>
              <w:adjustRightInd w:val="0"/>
              <w:spacing w:line="300" w:lineRule="atLeast"/>
              <w:ind w:left="432"/>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I</w:t>
            </w:r>
            <w:r w:rsidR="00264C10" w:rsidRPr="00285F4B">
              <w:rPr>
                <w:rFonts w:asciiTheme="majorHAnsi" w:eastAsiaTheme="minorHAnsi" w:hAnsiTheme="majorHAnsi" w:cstheme="majorHAnsi"/>
                <w:i/>
                <w:sz w:val="20"/>
                <w:szCs w:val="20"/>
                <w:lang w:eastAsia="en-US"/>
              </w:rPr>
              <w:t xml:space="preserve">mprese </w:t>
            </w:r>
          </w:p>
        </w:tc>
        <w:tc>
          <w:tcPr>
            <w:tcW w:w="2633" w:type="dxa"/>
            <w:tcBorders>
              <w:top w:val="single" w:sz="4" w:space="0" w:color="auto"/>
              <w:left w:val="single" w:sz="4" w:space="0" w:color="auto"/>
              <w:bottom w:val="single" w:sz="4" w:space="0" w:color="auto"/>
              <w:right w:val="single" w:sz="4" w:space="0" w:color="auto"/>
            </w:tcBorders>
            <w:hideMark/>
          </w:tcPr>
          <w:p w14:paraId="0F001686" w14:textId="77777777" w:rsidR="00264C10" w:rsidRPr="00285F4B" w:rsidRDefault="00285F4B"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Pr>
                <w:rFonts w:asciiTheme="majorHAnsi" w:eastAsiaTheme="minorHAnsi" w:hAnsiTheme="majorHAnsi" w:cstheme="majorHAnsi"/>
                <w:i/>
                <w:sz w:val="20"/>
                <w:szCs w:val="20"/>
                <w:lang w:eastAsia="en-US"/>
              </w:rPr>
              <w:t>A</w:t>
            </w:r>
            <w:r w:rsidR="00264C10" w:rsidRPr="00285F4B">
              <w:rPr>
                <w:rFonts w:asciiTheme="majorHAnsi" w:eastAsiaTheme="minorHAnsi" w:hAnsiTheme="majorHAnsi" w:cstheme="majorHAnsi"/>
                <w:i/>
                <w:sz w:val="20"/>
                <w:szCs w:val="20"/>
                <w:lang w:eastAsia="en-US"/>
              </w:rPr>
              <w:t>lto</w:t>
            </w:r>
          </w:p>
        </w:tc>
        <w:tc>
          <w:tcPr>
            <w:tcW w:w="2747" w:type="dxa"/>
            <w:tcBorders>
              <w:top w:val="single" w:sz="4" w:space="0" w:color="auto"/>
              <w:left w:val="single" w:sz="4" w:space="0" w:color="auto"/>
              <w:bottom w:val="single" w:sz="4" w:space="0" w:color="auto"/>
              <w:right w:val="single" w:sz="4" w:space="0" w:color="auto"/>
            </w:tcBorders>
            <w:hideMark/>
          </w:tcPr>
          <w:p w14:paraId="116CDEF6"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1,2</w:t>
            </w:r>
          </w:p>
        </w:tc>
      </w:tr>
      <w:tr w:rsidR="008D622D" w:rsidRPr="008D622D" w14:paraId="53FD4A11"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076A9418" w14:textId="77777777" w:rsidR="00264C10" w:rsidRPr="00285F4B" w:rsidRDefault="00285F4B" w:rsidP="00285F4B">
            <w:pPr>
              <w:autoSpaceDE w:val="0"/>
              <w:autoSpaceDN w:val="0"/>
              <w:adjustRightInd w:val="0"/>
              <w:spacing w:line="300" w:lineRule="atLeast"/>
              <w:ind w:left="432"/>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S</w:t>
            </w:r>
            <w:r w:rsidR="00264C10" w:rsidRPr="00285F4B">
              <w:rPr>
                <w:rFonts w:asciiTheme="majorHAnsi" w:eastAsiaTheme="minorHAnsi" w:hAnsiTheme="majorHAnsi" w:cstheme="majorHAnsi"/>
                <w:i/>
                <w:sz w:val="20"/>
                <w:szCs w:val="20"/>
                <w:lang w:eastAsia="en-US"/>
              </w:rPr>
              <w:t>trutture del sistema sociale</w:t>
            </w:r>
          </w:p>
        </w:tc>
        <w:tc>
          <w:tcPr>
            <w:tcW w:w="2633" w:type="dxa"/>
            <w:tcBorders>
              <w:top w:val="single" w:sz="4" w:space="0" w:color="auto"/>
              <w:left w:val="single" w:sz="4" w:space="0" w:color="auto"/>
              <w:bottom w:val="single" w:sz="4" w:space="0" w:color="auto"/>
              <w:right w:val="single" w:sz="4" w:space="0" w:color="auto"/>
            </w:tcBorders>
            <w:hideMark/>
          </w:tcPr>
          <w:p w14:paraId="1EC00D80" w14:textId="77777777" w:rsidR="00264C10" w:rsidRPr="00285F4B" w:rsidRDefault="00285F4B"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Pr>
                <w:rFonts w:asciiTheme="majorHAnsi" w:eastAsiaTheme="minorHAnsi" w:hAnsiTheme="majorHAnsi" w:cstheme="majorHAnsi"/>
                <w:i/>
                <w:sz w:val="20"/>
                <w:szCs w:val="20"/>
                <w:lang w:eastAsia="en-US"/>
              </w:rPr>
              <w:t>A</w:t>
            </w:r>
            <w:r w:rsidR="00264C10" w:rsidRPr="00285F4B">
              <w:rPr>
                <w:rFonts w:asciiTheme="majorHAnsi" w:eastAsiaTheme="minorHAnsi" w:hAnsiTheme="majorHAnsi" w:cstheme="majorHAnsi"/>
                <w:i/>
                <w:sz w:val="20"/>
                <w:szCs w:val="20"/>
                <w:lang w:eastAsia="en-US"/>
              </w:rPr>
              <w:t>lto</w:t>
            </w:r>
          </w:p>
        </w:tc>
        <w:tc>
          <w:tcPr>
            <w:tcW w:w="2747" w:type="dxa"/>
            <w:tcBorders>
              <w:top w:val="single" w:sz="4" w:space="0" w:color="auto"/>
              <w:left w:val="single" w:sz="4" w:space="0" w:color="auto"/>
              <w:bottom w:val="single" w:sz="4" w:space="0" w:color="auto"/>
              <w:right w:val="single" w:sz="4" w:space="0" w:color="auto"/>
            </w:tcBorders>
            <w:hideMark/>
          </w:tcPr>
          <w:p w14:paraId="48D2A47E"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1,2</w:t>
            </w:r>
          </w:p>
        </w:tc>
      </w:tr>
      <w:tr w:rsidR="008D622D" w:rsidRPr="008D622D" w14:paraId="2CCC3792"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370F5547" w14:textId="77777777" w:rsidR="00264C10" w:rsidRPr="00285F4B" w:rsidRDefault="00285F4B" w:rsidP="00285F4B">
            <w:pPr>
              <w:autoSpaceDE w:val="0"/>
              <w:autoSpaceDN w:val="0"/>
              <w:adjustRightInd w:val="0"/>
              <w:spacing w:line="300" w:lineRule="atLeast"/>
              <w:ind w:left="432"/>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O</w:t>
            </w:r>
            <w:r w:rsidR="00264C10" w:rsidRPr="00285F4B">
              <w:rPr>
                <w:rFonts w:asciiTheme="majorHAnsi" w:eastAsiaTheme="minorHAnsi" w:hAnsiTheme="majorHAnsi" w:cstheme="majorHAnsi"/>
                <w:i/>
                <w:sz w:val="20"/>
                <w:szCs w:val="20"/>
                <w:lang w:eastAsia="en-US"/>
              </w:rPr>
              <w:t>rganismi di formazione accreditati e agenzie accreditate</w:t>
            </w:r>
          </w:p>
        </w:tc>
        <w:tc>
          <w:tcPr>
            <w:tcW w:w="2633" w:type="dxa"/>
            <w:tcBorders>
              <w:top w:val="single" w:sz="4" w:space="0" w:color="auto"/>
              <w:left w:val="single" w:sz="4" w:space="0" w:color="auto"/>
              <w:bottom w:val="single" w:sz="4" w:space="0" w:color="auto"/>
              <w:right w:val="single" w:sz="4" w:space="0" w:color="auto"/>
            </w:tcBorders>
            <w:hideMark/>
          </w:tcPr>
          <w:p w14:paraId="62475C3C"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Medio alto</w:t>
            </w:r>
          </w:p>
        </w:tc>
        <w:tc>
          <w:tcPr>
            <w:tcW w:w="2747" w:type="dxa"/>
            <w:tcBorders>
              <w:top w:val="single" w:sz="4" w:space="0" w:color="auto"/>
              <w:left w:val="single" w:sz="4" w:space="0" w:color="auto"/>
              <w:bottom w:val="single" w:sz="4" w:space="0" w:color="auto"/>
              <w:right w:val="single" w:sz="4" w:space="0" w:color="auto"/>
            </w:tcBorders>
            <w:hideMark/>
          </w:tcPr>
          <w:p w14:paraId="66AA42A9"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1</w:t>
            </w:r>
          </w:p>
        </w:tc>
      </w:tr>
      <w:tr w:rsidR="008D622D" w:rsidRPr="008D622D" w14:paraId="2140E120"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317C9E47" w14:textId="77777777" w:rsidR="00264C10" w:rsidRPr="00285F4B" w:rsidRDefault="00285F4B" w:rsidP="00285F4B">
            <w:pPr>
              <w:autoSpaceDE w:val="0"/>
              <w:autoSpaceDN w:val="0"/>
              <w:adjustRightInd w:val="0"/>
              <w:spacing w:line="300" w:lineRule="atLeast"/>
              <w:ind w:left="432"/>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O</w:t>
            </w:r>
            <w:r w:rsidR="00264C10" w:rsidRPr="00285F4B">
              <w:rPr>
                <w:rFonts w:asciiTheme="majorHAnsi" w:eastAsiaTheme="minorHAnsi" w:hAnsiTheme="majorHAnsi" w:cstheme="majorHAnsi"/>
                <w:i/>
                <w:sz w:val="20"/>
                <w:szCs w:val="20"/>
                <w:lang w:eastAsia="en-US"/>
              </w:rPr>
              <w:t>rganismi di ricerca</w:t>
            </w:r>
          </w:p>
        </w:tc>
        <w:tc>
          <w:tcPr>
            <w:tcW w:w="2633" w:type="dxa"/>
            <w:tcBorders>
              <w:top w:val="single" w:sz="4" w:space="0" w:color="auto"/>
              <w:left w:val="single" w:sz="4" w:space="0" w:color="auto"/>
              <w:bottom w:val="single" w:sz="4" w:space="0" w:color="auto"/>
              <w:right w:val="single" w:sz="4" w:space="0" w:color="auto"/>
            </w:tcBorders>
            <w:hideMark/>
          </w:tcPr>
          <w:p w14:paraId="14D0D327"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Medio basso</w:t>
            </w:r>
          </w:p>
        </w:tc>
        <w:tc>
          <w:tcPr>
            <w:tcW w:w="2747" w:type="dxa"/>
            <w:tcBorders>
              <w:top w:val="single" w:sz="4" w:space="0" w:color="auto"/>
              <w:left w:val="single" w:sz="4" w:space="0" w:color="auto"/>
              <w:bottom w:val="single" w:sz="4" w:space="0" w:color="auto"/>
              <w:right w:val="single" w:sz="4" w:space="0" w:color="auto"/>
            </w:tcBorders>
            <w:hideMark/>
          </w:tcPr>
          <w:p w14:paraId="2A412BFA" w14:textId="681CD4C5"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0,</w:t>
            </w:r>
            <w:ins w:id="69" w:author="Silvana Possidente" w:date="2021-09-14T10:54:00Z">
              <w:r w:rsidR="005A2F86">
                <w:rPr>
                  <w:rFonts w:asciiTheme="majorHAnsi" w:eastAsiaTheme="minorHAnsi" w:hAnsiTheme="majorHAnsi" w:cstheme="majorHAnsi"/>
                  <w:i/>
                  <w:sz w:val="20"/>
                  <w:szCs w:val="20"/>
                  <w:lang w:eastAsia="en-US"/>
                </w:rPr>
                <w:t>80</w:t>
              </w:r>
            </w:ins>
            <w:del w:id="70" w:author="Silvana Possidente" w:date="2021-09-14T10:54:00Z">
              <w:r w:rsidRPr="00285F4B" w:rsidDel="005A2F86">
                <w:rPr>
                  <w:rFonts w:asciiTheme="majorHAnsi" w:eastAsiaTheme="minorHAnsi" w:hAnsiTheme="majorHAnsi" w:cstheme="majorHAnsi"/>
                  <w:i/>
                  <w:sz w:val="20"/>
                  <w:szCs w:val="20"/>
                  <w:lang w:eastAsia="en-US"/>
                </w:rPr>
                <w:delText>7</w:delText>
              </w:r>
            </w:del>
            <w:del w:id="71" w:author="Silvana Possidente" w:date="2021-09-14T10:53:00Z">
              <w:r w:rsidRPr="00285F4B" w:rsidDel="005A2F86">
                <w:rPr>
                  <w:rFonts w:asciiTheme="majorHAnsi" w:eastAsiaTheme="minorHAnsi" w:hAnsiTheme="majorHAnsi" w:cstheme="majorHAnsi"/>
                  <w:i/>
                  <w:sz w:val="20"/>
                  <w:szCs w:val="20"/>
                  <w:lang w:eastAsia="en-US"/>
                </w:rPr>
                <w:delText>5</w:delText>
              </w:r>
            </w:del>
          </w:p>
        </w:tc>
      </w:tr>
      <w:tr w:rsidR="008D622D" w:rsidRPr="008D622D" w14:paraId="0281C13D" w14:textId="77777777" w:rsidTr="00B67C9D">
        <w:tc>
          <w:tcPr>
            <w:tcW w:w="3827" w:type="dxa"/>
            <w:tcBorders>
              <w:top w:val="single" w:sz="4" w:space="0" w:color="auto"/>
              <w:left w:val="single" w:sz="4" w:space="0" w:color="auto"/>
              <w:bottom w:val="single" w:sz="4" w:space="0" w:color="auto"/>
              <w:right w:val="single" w:sz="4" w:space="0" w:color="auto"/>
            </w:tcBorders>
            <w:hideMark/>
          </w:tcPr>
          <w:p w14:paraId="51095128" w14:textId="77777777" w:rsidR="00264C10" w:rsidRPr="00285F4B" w:rsidRDefault="00285F4B" w:rsidP="00285F4B">
            <w:pPr>
              <w:autoSpaceDE w:val="0"/>
              <w:autoSpaceDN w:val="0"/>
              <w:adjustRightInd w:val="0"/>
              <w:spacing w:line="300" w:lineRule="atLeast"/>
              <w:ind w:left="432"/>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S</w:t>
            </w:r>
            <w:r w:rsidR="00264C10" w:rsidRPr="00285F4B">
              <w:rPr>
                <w:rFonts w:asciiTheme="majorHAnsi" w:eastAsiaTheme="minorHAnsi" w:hAnsiTheme="majorHAnsi" w:cstheme="majorHAnsi"/>
                <w:i/>
                <w:sz w:val="20"/>
                <w:szCs w:val="20"/>
                <w:lang w:eastAsia="en-US"/>
              </w:rPr>
              <w:t>istema scolastico, università e amministrazioni pubbliche .</w:t>
            </w:r>
          </w:p>
        </w:tc>
        <w:tc>
          <w:tcPr>
            <w:tcW w:w="2633" w:type="dxa"/>
            <w:tcBorders>
              <w:top w:val="single" w:sz="4" w:space="0" w:color="auto"/>
              <w:left w:val="single" w:sz="4" w:space="0" w:color="auto"/>
              <w:bottom w:val="single" w:sz="4" w:space="0" w:color="auto"/>
              <w:right w:val="single" w:sz="4" w:space="0" w:color="auto"/>
            </w:tcBorders>
            <w:hideMark/>
          </w:tcPr>
          <w:p w14:paraId="6D7B3EC6" w14:textId="77777777" w:rsidR="00264C10" w:rsidRPr="00285F4B" w:rsidRDefault="00285F4B"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Pr>
                <w:rFonts w:asciiTheme="majorHAnsi" w:eastAsiaTheme="minorHAnsi" w:hAnsiTheme="majorHAnsi" w:cstheme="majorHAnsi"/>
                <w:i/>
                <w:sz w:val="20"/>
                <w:szCs w:val="20"/>
                <w:lang w:eastAsia="en-US"/>
              </w:rPr>
              <w:t>B</w:t>
            </w:r>
            <w:r w:rsidR="00264C10" w:rsidRPr="00285F4B">
              <w:rPr>
                <w:rFonts w:asciiTheme="majorHAnsi" w:eastAsiaTheme="minorHAnsi" w:hAnsiTheme="majorHAnsi" w:cstheme="majorHAnsi"/>
                <w:i/>
                <w:sz w:val="20"/>
                <w:szCs w:val="20"/>
                <w:lang w:eastAsia="en-US"/>
              </w:rPr>
              <w:t>asso</w:t>
            </w:r>
          </w:p>
        </w:tc>
        <w:tc>
          <w:tcPr>
            <w:tcW w:w="2747" w:type="dxa"/>
            <w:tcBorders>
              <w:top w:val="single" w:sz="4" w:space="0" w:color="auto"/>
              <w:left w:val="single" w:sz="4" w:space="0" w:color="auto"/>
              <w:bottom w:val="single" w:sz="4" w:space="0" w:color="auto"/>
              <w:right w:val="single" w:sz="4" w:space="0" w:color="auto"/>
            </w:tcBorders>
            <w:hideMark/>
          </w:tcPr>
          <w:p w14:paraId="2C242A91" w14:textId="77777777" w:rsidR="00264C10" w:rsidRPr="00285F4B" w:rsidRDefault="00264C10" w:rsidP="00285F4B">
            <w:pPr>
              <w:autoSpaceDE w:val="0"/>
              <w:autoSpaceDN w:val="0"/>
              <w:adjustRightInd w:val="0"/>
              <w:spacing w:line="300" w:lineRule="atLeast"/>
              <w:ind w:left="432"/>
              <w:jc w:val="center"/>
              <w:rPr>
                <w:rFonts w:asciiTheme="majorHAnsi" w:eastAsiaTheme="minorHAnsi" w:hAnsiTheme="majorHAnsi" w:cstheme="majorHAnsi"/>
                <w:i/>
                <w:sz w:val="20"/>
                <w:szCs w:val="20"/>
                <w:lang w:eastAsia="en-US"/>
              </w:rPr>
            </w:pPr>
            <w:r w:rsidRPr="00285F4B">
              <w:rPr>
                <w:rFonts w:asciiTheme="majorHAnsi" w:eastAsiaTheme="minorHAnsi" w:hAnsiTheme="majorHAnsi" w:cstheme="majorHAnsi"/>
                <w:i/>
                <w:sz w:val="20"/>
                <w:szCs w:val="20"/>
                <w:lang w:eastAsia="en-US"/>
              </w:rPr>
              <w:t>0,5</w:t>
            </w:r>
          </w:p>
        </w:tc>
      </w:tr>
    </w:tbl>
    <w:p w14:paraId="46DEFC5A" w14:textId="77777777" w:rsidR="00264C10" w:rsidRPr="008D622D" w:rsidRDefault="00264C10"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p>
    <w:p w14:paraId="7383F591" w14:textId="5439CA88" w:rsidR="001E52FF" w:rsidRDefault="001E52FF" w:rsidP="00565334">
      <w:pPr>
        <w:pStyle w:val="Paragrafoelenco"/>
        <w:numPr>
          <w:ilvl w:val="0"/>
          <w:numId w:val="9"/>
        </w:numPr>
        <w:ind w:left="426" w:firstLine="0"/>
        <w:jc w:val="both"/>
        <w:rPr>
          <w:rFonts w:asciiTheme="majorHAnsi" w:eastAsiaTheme="minorHAnsi" w:hAnsiTheme="majorHAnsi" w:cstheme="majorHAnsi"/>
          <w:sz w:val="22"/>
          <w:szCs w:val="22"/>
        </w:rPr>
      </w:pPr>
      <w:r>
        <w:rPr>
          <w:rFonts w:asciiTheme="majorHAnsi" w:eastAsiaTheme="minorHAnsi" w:hAnsiTheme="majorHAnsi" w:cstheme="majorHAnsi"/>
          <w:sz w:val="22"/>
          <w:szCs w:val="22"/>
          <w:lang w:eastAsia="en-US"/>
        </w:rPr>
        <w:t>A</w:t>
      </w:r>
      <w:r w:rsidR="00285F4B" w:rsidRPr="001E52FF">
        <w:rPr>
          <w:rFonts w:asciiTheme="majorHAnsi" w:eastAsiaTheme="minorHAnsi" w:hAnsiTheme="majorHAnsi" w:cstheme="majorHAnsi"/>
          <w:sz w:val="22"/>
          <w:szCs w:val="22"/>
          <w:lang w:eastAsia="en-US"/>
        </w:rPr>
        <w:t xml:space="preserve">nalisi del rischio condotta da Arachne sulla base </w:t>
      </w:r>
      <w:del w:id="72" w:author="Silvana Possidente" w:date="2021-09-14T10:54:00Z">
        <w:r w:rsidR="00285F4B" w:rsidRPr="001E52FF" w:rsidDel="005A2F86">
          <w:rPr>
            <w:rFonts w:asciiTheme="majorHAnsi" w:eastAsiaTheme="minorHAnsi" w:hAnsiTheme="majorHAnsi" w:cstheme="majorHAnsi"/>
            <w:sz w:val="22"/>
            <w:szCs w:val="22"/>
            <w:lang w:eastAsia="en-US"/>
          </w:rPr>
          <w:delText>delle 7</w:delText>
        </w:r>
      </w:del>
      <w:ins w:id="73" w:author="Silvana Possidente" w:date="2021-09-14T10:54:00Z">
        <w:r w:rsidR="005A2F86">
          <w:rPr>
            <w:rFonts w:asciiTheme="majorHAnsi" w:eastAsiaTheme="minorHAnsi" w:hAnsiTheme="majorHAnsi" w:cstheme="majorHAnsi"/>
            <w:sz w:val="22"/>
            <w:szCs w:val="22"/>
            <w:lang w:eastAsia="en-US"/>
          </w:rPr>
          <w:t xml:space="preserve">di tre delle </w:t>
        </w:r>
      </w:ins>
      <w:ins w:id="74" w:author="Silvana Possidente" w:date="2021-09-14T11:12:00Z">
        <w:r w:rsidR="00CA5565">
          <w:rPr>
            <w:rFonts w:asciiTheme="majorHAnsi" w:eastAsiaTheme="minorHAnsi" w:hAnsiTheme="majorHAnsi" w:cstheme="majorHAnsi"/>
            <w:sz w:val="22"/>
            <w:szCs w:val="22"/>
            <w:lang w:eastAsia="en-US"/>
          </w:rPr>
          <w:t xml:space="preserve">sette </w:t>
        </w:r>
      </w:ins>
      <w:r w:rsidR="00285F4B" w:rsidRPr="001E52FF">
        <w:rPr>
          <w:rFonts w:asciiTheme="majorHAnsi" w:eastAsiaTheme="minorHAnsi" w:hAnsiTheme="majorHAnsi" w:cstheme="majorHAnsi"/>
          <w:sz w:val="22"/>
          <w:szCs w:val="22"/>
          <w:lang w:eastAsia="en-US"/>
        </w:rPr>
        <w:t xml:space="preserve"> categorie evidenziate al punto 3.4.3 del </w:t>
      </w:r>
      <w:r>
        <w:rPr>
          <w:rFonts w:asciiTheme="majorHAnsi" w:eastAsiaTheme="minorHAnsi" w:hAnsiTheme="majorHAnsi" w:cstheme="majorHAnsi"/>
          <w:sz w:val="22"/>
          <w:szCs w:val="22"/>
          <w:lang w:eastAsia="en-US"/>
        </w:rPr>
        <w:t>p</w:t>
      </w:r>
      <w:r w:rsidR="00285F4B" w:rsidRPr="001E52FF">
        <w:rPr>
          <w:rFonts w:asciiTheme="majorHAnsi" w:eastAsiaTheme="minorHAnsi" w:hAnsiTheme="majorHAnsi" w:cstheme="majorHAnsi"/>
          <w:sz w:val="22"/>
          <w:szCs w:val="22"/>
          <w:lang w:eastAsia="en-US"/>
        </w:rPr>
        <w:t xml:space="preserve">resente documento: </w:t>
      </w:r>
      <w:del w:id="75" w:author="Silvana Possidente" w:date="2021-09-14T10:54:00Z">
        <w:r w:rsidR="00285F4B" w:rsidRPr="001E52FF" w:rsidDel="005A2F86">
          <w:rPr>
            <w:rFonts w:asciiTheme="majorHAnsi" w:eastAsiaTheme="minorHAnsi" w:hAnsiTheme="majorHAnsi" w:cstheme="majorHAnsi"/>
            <w:sz w:val="22"/>
            <w:szCs w:val="22"/>
            <w:lang w:eastAsia="en-US"/>
          </w:rPr>
          <w:delText xml:space="preserve">Indicatori di rischio sul processo di appalto; verifica degli aspetti di gestione contrattuale del progetto e comparazione con il gruppo peer ; </w:delText>
        </w:r>
      </w:del>
      <w:r w:rsidR="00285F4B" w:rsidRPr="001E52FF">
        <w:rPr>
          <w:rFonts w:asciiTheme="majorHAnsi" w:eastAsiaTheme="minorHAnsi" w:hAnsiTheme="majorHAnsi" w:cstheme="majorHAnsi"/>
          <w:sz w:val="22"/>
          <w:szCs w:val="22"/>
          <w:lang w:eastAsia="en-US"/>
        </w:rPr>
        <w:t>verifica del periodo di ammissibilità</w:t>
      </w:r>
      <w:ins w:id="76" w:author="Silvana Possidente" w:date="2021-09-14T10:55:00Z">
        <w:r w:rsidR="005A2F86">
          <w:rPr>
            <w:rFonts w:asciiTheme="majorHAnsi" w:eastAsiaTheme="minorHAnsi" w:hAnsiTheme="majorHAnsi" w:cstheme="majorHAnsi"/>
            <w:sz w:val="22"/>
            <w:szCs w:val="22"/>
            <w:lang w:eastAsia="en-US"/>
          </w:rPr>
          <w:t xml:space="preserve">; </w:t>
        </w:r>
      </w:ins>
      <w:del w:id="77" w:author="Silvana Possidente" w:date="2021-09-14T10:55:00Z">
        <w:r w:rsidR="00285F4B" w:rsidRPr="001E52FF" w:rsidDel="005A2F86">
          <w:rPr>
            <w:rFonts w:asciiTheme="majorHAnsi" w:eastAsiaTheme="minorHAnsi" w:hAnsiTheme="majorHAnsi" w:cstheme="majorHAnsi"/>
            <w:sz w:val="22"/>
            <w:szCs w:val="22"/>
            <w:lang w:eastAsia="en-US"/>
          </w:rPr>
          <w:delText xml:space="preserve"> e dell’esistenza di appaltatori e subappaltatori; verifica della coerenza degli indicatori settoriali dell’attività con il valore di riferimento; </w:delText>
        </w:r>
      </w:del>
      <w:r w:rsidR="00285F4B" w:rsidRPr="001E52FF">
        <w:rPr>
          <w:rFonts w:asciiTheme="majorHAnsi" w:eastAsiaTheme="minorHAnsi" w:hAnsiTheme="majorHAnsi" w:cstheme="majorHAnsi"/>
          <w:sz w:val="22"/>
          <w:szCs w:val="22"/>
          <w:lang w:eastAsia="en-US"/>
        </w:rPr>
        <w:t xml:space="preserve">verifica incrociata sulla presenza dei soggetti su più progetti e programmi; </w:t>
      </w:r>
      <w:del w:id="78" w:author="Silvana Possidente" w:date="2021-09-14T10:55:00Z">
        <w:r w:rsidR="00285F4B" w:rsidRPr="001E52FF" w:rsidDel="00A91B7C">
          <w:rPr>
            <w:rFonts w:asciiTheme="majorHAnsi" w:eastAsiaTheme="minorHAnsi" w:hAnsiTheme="majorHAnsi" w:cstheme="majorHAnsi"/>
            <w:sz w:val="22"/>
            <w:szCs w:val="22"/>
            <w:lang w:eastAsia="en-US"/>
          </w:rPr>
          <w:delText xml:space="preserve">verifica sulla ragionevolezza e logicità dei dati progettuali; </w:delText>
        </w:r>
      </w:del>
      <w:proofErr w:type="spellStart"/>
      <w:r w:rsidR="00285F4B" w:rsidRPr="001E52FF">
        <w:rPr>
          <w:rFonts w:asciiTheme="majorHAnsi" w:eastAsiaTheme="minorHAnsi" w:hAnsiTheme="majorHAnsi" w:cstheme="majorHAnsi"/>
          <w:sz w:val="22"/>
          <w:szCs w:val="22"/>
          <w:lang w:eastAsia="en-US"/>
        </w:rPr>
        <w:t>alert</w:t>
      </w:r>
      <w:proofErr w:type="spellEnd"/>
      <w:r w:rsidR="00285F4B" w:rsidRPr="001E52FF">
        <w:rPr>
          <w:rFonts w:asciiTheme="majorHAnsi" w:eastAsiaTheme="minorHAnsi" w:hAnsiTheme="majorHAnsi" w:cstheme="majorHAnsi"/>
          <w:sz w:val="22"/>
          <w:szCs w:val="22"/>
          <w:lang w:eastAsia="en-US"/>
        </w:rPr>
        <w:t xml:space="preserve"> di rischio reputazionale e frode. Le informazioni restituite da Arachne sono utilizzate per individuare, eventualmente, nell’ambito della procedura di campionamento dei progetti da sottoporre a verifica in loco, le operazioni da estrarre in via prioritaria.</w:t>
      </w:r>
      <w:r w:rsidR="00285F4B" w:rsidRPr="00565334">
        <w:rPr>
          <w:rFonts w:asciiTheme="majorHAnsi" w:eastAsiaTheme="minorHAnsi" w:hAnsiTheme="majorHAnsi" w:cstheme="majorHAnsi"/>
          <w:sz w:val="22"/>
          <w:szCs w:val="22"/>
          <w:lang w:eastAsia="en-US"/>
        </w:rPr>
        <w:t xml:space="preserve"> In particolare si procederà ad includere sempre nel campione tutte quelle </w:t>
      </w:r>
      <w:r w:rsidR="00285F4B" w:rsidRPr="001E52FF">
        <w:rPr>
          <w:rFonts w:asciiTheme="majorHAnsi" w:eastAsiaTheme="minorHAnsi" w:hAnsiTheme="majorHAnsi" w:cstheme="majorHAnsi"/>
          <w:sz w:val="22"/>
          <w:szCs w:val="22"/>
          <w:lang w:eastAsia="en-US"/>
        </w:rPr>
        <w:t>operazioni a cui lo strumento Arachne associa il c.d. “semaforo rosso”</w:t>
      </w:r>
      <w:r w:rsidR="00285F4B" w:rsidRPr="001E52FF">
        <w:rPr>
          <w:rFonts w:asciiTheme="majorHAnsi" w:eastAsiaTheme="minorHAnsi" w:hAnsiTheme="majorHAnsi" w:cstheme="majorHAnsi"/>
          <w:sz w:val="22"/>
          <w:szCs w:val="22"/>
        </w:rPr>
        <w:t xml:space="preserve"> (indicatore/categoria di rischio potenziale con connesso punteggio), assicurando pertanto il controllo in loco dei progetti ritenuti dallo strumento potenzialmente più rischiosi</w:t>
      </w:r>
      <w:r>
        <w:rPr>
          <w:rFonts w:asciiTheme="majorHAnsi" w:eastAsiaTheme="minorHAnsi" w:hAnsiTheme="majorHAnsi" w:cstheme="majorHAnsi"/>
          <w:sz w:val="22"/>
          <w:szCs w:val="22"/>
        </w:rPr>
        <w:t>;</w:t>
      </w:r>
    </w:p>
    <w:p w14:paraId="2870A999" w14:textId="77777777" w:rsidR="001E52FF" w:rsidRDefault="001E52FF" w:rsidP="001E52FF">
      <w:pPr>
        <w:pStyle w:val="Paragrafoelenco"/>
        <w:ind w:left="426"/>
        <w:rPr>
          <w:rFonts w:asciiTheme="majorHAnsi" w:eastAsiaTheme="minorHAnsi" w:hAnsiTheme="majorHAnsi" w:cstheme="majorHAnsi"/>
          <w:sz w:val="22"/>
          <w:szCs w:val="22"/>
        </w:rPr>
      </w:pPr>
    </w:p>
    <w:p w14:paraId="0527180B" w14:textId="77777777" w:rsidR="00264C10" w:rsidRPr="008D622D" w:rsidRDefault="001E52FF" w:rsidP="001E52FF">
      <w:pPr>
        <w:pStyle w:val="Paragrafoelenco"/>
        <w:ind w:left="426"/>
        <w:rPr>
          <w:rFonts w:asciiTheme="majorHAnsi" w:eastAsiaTheme="minorHAnsi" w:hAnsiTheme="majorHAnsi" w:cstheme="majorHAnsi"/>
          <w:sz w:val="22"/>
          <w:szCs w:val="22"/>
        </w:rPr>
      </w:pPr>
      <w:proofErr w:type="gramStart"/>
      <w:r>
        <w:rPr>
          <w:rFonts w:asciiTheme="majorHAnsi" w:eastAsiaTheme="minorHAnsi" w:hAnsiTheme="majorHAnsi" w:cstheme="majorHAnsi"/>
          <w:sz w:val="22"/>
          <w:szCs w:val="22"/>
        </w:rPr>
        <w:t xml:space="preserve">3  </w:t>
      </w:r>
      <w:r w:rsidR="00264C10" w:rsidRPr="008D622D">
        <w:rPr>
          <w:rFonts w:asciiTheme="majorHAnsi" w:eastAsiaTheme="minorHAnsi" w:hAnsiTheme="majorHAnsi" w:cstheme="majorHAnsi"/>
          <w:sz w:val="22"/>
          <w:szCs w:val="22"/>
        </w:rPr>
        <w:t>Esiti</w:t>
      </w:r>
      <w:proofErr w:type="gramEnd"/>
      <w:r w:rsidR="00264C10" w:rsidRPr="008D622D">
        <w:rPr>
          <w:rFonts w:asciiTheme="majorHAnsi" w:eastAsiaTheme="minorHAnsi" w:hAnsiTheme="majorHAnsi" w:cstheme="majorHAnsi"/>
          <w:sz w:val="22"/>
          <w:szCs w:val="22"/>
        </w:rPr>
        <w:t xml:space="preserve"> dell’aggiornamento dell’</w:t>
      </w:r>
      <w:r w:rsidR="008D622D" w:rsidRPr="008D622D">
        <w:rPr>
          <w:rFonts w:asciiTheme="majorHAnsi" w:eastAsiaTheme="minorHAnsi" w:hAnsiTheme="majorHAnsi" w:cstheme="majorHAnsi"/>
          <w:sz w:val="22"/>
          <w:szCs w:val="22"/>
        </w:rPr>
        <w:t>attività di autovalutazione.</w:t>
      </w:r>
    </w:p>
    <w:p w14:paraId="47D22015" w14:textId="04BC5A09" w:rsidR="00264C10" w:rsidRPr="008D622D" w:rsidRDefault="00264C10" w:rsidP="008D622D">
      <w:pPr>
        <w:autoSpaceDE w:val="0"/>
        <w:autoSpaceDN w:val="0"/>
        <w:adjustRightInd w:val="0"/>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lastRenderedPageBreak/>
        <w:t xml:space="preserve">Eventuali nuove variabili </w:t>
      </w:r>
      <w:del w:id="79" w:author="Silvana Possidente" w:date="2021-09-14T10:57:00Z">
        <w:r w:rsidRPr="008D622D" w:rsidDel="00A91B7C">
          <w:rPr>
            <w:rFonts w:asciiTheme="majorHAnsi" w:eastAsiaTheme="minorHAnsi" w:hAnsiTheme="majorHAnsi" w:cstheme="majorHAnsi"/>
            <w:sz w:val="22"/>
            <w:szCs w:val="22"/>
            <w:lang w:eastAsia="en-US"/>
          </w:rPr>
          <w:delText xml:space="preserve">verranno </w:delText>
        </w:r>
      </w:del>
      <w:ins w:id="80" w:author="Silvana Possidente" w:date="2021-09-14T10:57:00Z">
        <w:r w:rsidR="00A91B7C">
          <w:rPr>
            <w:rFonts w:asciiTheme="majorHAnsi" w:eastAsiaTheme="minorHAnsi" w:hAnsiTheme="majorHAnsi" w:cstheme="majorHAnsi"/>
            <w:sz w:val="22"/>
            <w:szCs w:val="22"/>
            <w:lang w:eastAsia="en-US"/>
          </w:rPr>
          <w:t xml:space="preserve">potranno essere </w:t>
        </w:r>
      </w:ins>
      <w:r w:rsidRPr="008D622D">
        <w:rPr>
          <w:rFonts w:asciiTheme="majorHAnsi" w:eastAsiaTheme="minorHAnsi" w:hAnsiTheme="majorHAnsi" w:cstheme="majorHAnsi"/>
          <w:sz w:val="22"/>
          <w:szCs w:val="22"/>
          <w:lang w:eastAsia="en-US"/>
        </w:rPr>
        <w:t>assunte annualmente con la revisione del metodo di campionamento precisando che elementi come:</w:t>
      </w:r>
    </w:p>
    <w:p w14:paraId="6325A769" w14:textId="77777777" w:rsidR="00264C10" w:rsidRPr="008D622D" w:rsidRDefault="00264C10" w:rsidP="008D622D">
      <w:pPr>
        <w:numPr>
          <w:ilvl w:val="0"/>
          <w:numId w:val="10"/>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la numerosità di operazioni gestite dallo stesso beneficiario, soprattutto se privato;</w:t>
      </w:r>
    </w:p>
    <w:p w14:paraId="3694428F" w14:textId="77777777" w:rsidR="00264C10" w:rsidRPr="008D622D" w:rsidRDefault="00264C10" w:rsidP="008D622D">
      <w:pPr>
        <w:numPr>
          <w:ilvl w:val="0"/>
          <w:numId w:val="10"/>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le irregolarità riscontrate da altri livelli di controllo;</w:t>
      </w:r>
    </w:p>
    <w:p w14:paraId="70CA3280" w14:textId="77777777" w:rsidR="00264C10" w:rsidRPr="008D622D" w:rsidRDefault="00264C10" w:rsidP="008D622D">
      <w:pPr>
        <w:numPr>
          <w:ilvl w:val="0"/>
          <w:numId w:val="10"/>
        </w:numPr>
        <w:autoSpaceDE w:val="0"/>
        <w:autoSpaceDN w:val="0"/>
        <w:adjustRightInd w:val="0"/>
        <w:spacing w:line="300" w:lineRule="atLeast"/>
        <w:ind w:left="432" w:firstLine="0"/>
        <w:contextualSpacing/>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il valore del finanziamento della singola operazione; </w:t>
      </w:r>
    </w:p>
    <w:p w14:paraId="18004E71" w14:textId="77777777" w:rsidR="00264C10" w:rsidRDefault="00264C10" w:rsidP="008D622D">
      <w:pPr>
        <w:spacing w:line="300" w:lineRule="atLeast"/>
        <w:ind w:left="432"/>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se assunte ai fini della valutazione del rischio intrinseco, non determineranno un fattore di rischio (IR) che concorre alla stratificazione della spesa ma determineranno la modalità di selezione delle operazioni all’interno di ciascuno strato. In particolare verranno selezionate, all’interno di ciascuno strato individuato dal fattore di rischio di cui alla tabella soprariportata, tutte le operazioni con le caratteristiche individuate come variabili.</w:t>
      </w:r>
    </w:p>
    <w:p w14:paraId="5ECDF4EE" w14:textId="77777777" w:rsidR="00104052" w:rsidRPr="00F26C2A" w:rsidRDefault="00104052" w:rsidP="00104052">
      <w:pPr>
        <w:spacing w:line="300" w:lineRule="atLeast"/>
        <w:jc w:val="both"/>
        <w:rPr>
          <w:rStyle w:val="FontStyle31"/>
          <w:rFonts w:asciiTheme="majorHAnsi" w:hAnsiTheme="majorHAnsi" w:cstheme="majorHAnsi"/>
          <w:sz w:val="22"/>
          <w:szCs w:val="22"/>
        </w:rPr>
      </w:pPr>
      <w:r>
        <w:rPr>
          <w:rStyle w:val="FontStyle31"/>
          <w:rFonts w:asciiTheme="majorHAnsi" w:hAnsiTheme="majorHAnsi" w:cstheme="majorHAnsi"/>
          <w:sz w:val="22"/>
          <w:szCs w:val="22"/>
        </w:rPr>
        <w:t xml:space="preserve">Come per le irregolarità, situazioni legate a </w:t>
      </w:r>
      <w:r w:rsidRPr="00F26C2A">
        <w:rPr>
          <w:rStyle w:val="FontStyle31"/>
          <w:rFonts w:asciiTheme="majorHAnsi" w:hAnsiTheme="majorHAnsi" w:cstheme="majorHAnsi"/>
          <w:sz w:val="22"/>
          <w:szCs w:val="22"/>
        </w:rPr>
        <w:t>frodi sospette possono essere rilevate</w:t>
      </w:r>
      <w:r>
        <w:rPr>
          <w:rStyle w:val="FontStyle31"/>
          <w:rFonts w:asciiTheme="majorHAnsi" w:hAnsiTheme="majorHAnsi" w:cstheme="majorHAnsi"/>
          <w:sz w:val="22"/>
          <w:szCs w:val="22"/>
        </w:rPr>
        <w:t>, oltre che dagli</w:t>
      </w:r>
      <w:r w:rsidRPr="00F26C2A">
        <w:rPr>
          <w:rStyle w:val="FontStyle31"/>
          <w:rFonts w:asciiTheme="majorHAnsi" w:hAnsiTheme="majorHAnsi" w:cstheme="majorHAnsi"/>
          <w:sz w:val="22"/>
          <w:szCs w:val="22"/>
        </w:rPr>
        <w:t xml:space="preserve"> Uffici preposti ai controlli </w:t>
      </w:r>
      <w:r>
        <w:rPr>
          <w:rStyle w:val="FontStyle31"/>
          <w:rFonts w:asciiTheme="majorHAnsi" w:hAnsiTheme="majorHAnsi" w:cstheme="majorHAnsi"/>
          <w:sz w:val="22"/>
          <w:szCs w:val="22"/>
        </w:rPr>
        <w:t>connessi al S</w:t>
      </w:r>
      <w:r w:rsidR="00285F4B">
        <w:rPr>
          <w:rStyle w:val="FontStyle31"/>
          <w:rFonts w:asciiTheme="majorHAnsi" w:hAnsiTheme="majorHAnsi" w:cstheme="majorHAnsi"/>
          <w:sz w:val="22"/>
          <w:szCs w:val="22"/>
        </w:rPr>
        <w:t>i.</w:t>
      </w:r>
      <w:proofErr w:type="gramStart"/>
      <w:r w:rsidR="00285F4B">
        <w:rPr>
          <w:rStyle w:val="FontStyle31"/>
          <w:rFonts w:asciiTheme="majorHAnsi" w:hAnsiTheme="majorHAnsi" w:cstheme="majorHAnsi"/>
          <w:sz w:val="22"/>
          <w:szCs w:val="22"/>
        </w:rPr>
        <w:t>Ge.Co</w:t>
      </w:r>
      <w:proofErr w:type="gramEnd"/>
      <w:r w:rsidR="00285F4B">
        <w:rPr>
          <w:rStyle w:val="FontStyle31"/>
          <w:rFonts w:asciiTheme="majorHAnsi" w:hAnsiTheme="majorHAnsi" w:cstheme="majorHAnsi"/>
          <w:sz w:val="22"/>
          <w:szCs w:val="22"/>
        </w:rPr>
        <w:t xml:space="preserve"> </w:t>
      </w:r>
      <w:r>
        <w:rPr>
          <w:rStyle w:val="FontStyle31"/>
          <w:rFonts w:asciiTheme="majorHAnsi" w:hAnsiTheme="majorHAnsi" w:cstheme="majorHAnsi"/>
          <w:sz w:val="22"/>
          <w:szCs w:val="22"/>
        </w:rPr>
        <w:t>del PO FSE</w:t>
      </w:r>
      <w:r w:rsidR="001E52FF">
        <w:rPr>
          <w:rStyle w:val="FontStyle31"/>
          <w:rFonts w:asciiTheme="majorHAnsi" w:hAnsiTheme="majorHAnsi" w:cstheme="majorHAnsi"/>
          <w:sz w:val="22"/>
          <w:szCs w:val="22"/>
        </w:rPr>
        <w:t xml:space="preserve">  </w:t>
      </w:r>
      <w:r>
        <w:rPr>
          <w:rStyle w:val="FontStyle31"/>
          <w:rFonts w:asciiTheme="majorHAnsi" w:hAnsiTheme="majorHAnsi" w:cstheme="majorHAnsi"/>
          <w:sz w:val="22"/>
          <w:szCs w:val="22"/>
        </w:rPr>
        <w:t xml:space="preserve"> </w:t>
      </w:r>
      <w:r w:rsidRPr="00F26C2A">
        <w:rPr>
          <w:rStyle w:val="FontStyle31"/>
          <w:rFonts w:asciiTheme="majorHAnsi" w:hAnsiTheme="majorHAnsi" w:cstheme="majorHAnsi"/>
          <w:sz w:val="22"/>
          <w:szCs w:val="22"/>
        </w:rPr>
        <w:t>contenenti gli elementi condizionanti l'attivazione delle procedure di pagamento, le verifiche delle domande di pagamento, le verifiche ispettive in loco</w:t>
      </w:r>
      <w:r w:rsidR="0051643B">
        <w:rPr>
          <w:rStyle w:val="FontStyle31"/>
          <w:rFonts w:asciiTheme="majorHAnsi" w:hAnsiTheme="majorHAnsi" w:cstheme="majorHAnsi"/>
          <w:sz w:val="22"/>
          <w:szCs w:val="22"/>
        </w:rPr>
        <w:t xml:space="preserve">, </w:t>
      </w:r>
      <w:r w:rsidRPr="00F26C2A">
        <w:rPr>
          <w:rStyle w:val="FontStyle31"/>
          <w:rFonts w:asciiTheme="majorHAnsi" w:hAnsiTheme="majorHAnsi" w:cstheme="majorHAnsi"/>
          <w:sz w:val="22"/>
          <w:szCs w:val="22"/>
        </w:rPr>
        <w:t xml:space="preserve"> </w:t>
      </w:r>
      <w:r>
        <w:rPr>
          <w:rStyle w:val="FontStyle31"/>
          <w:rFonts w:asciiTheme="majorHAnsi" w:hAnsiTheme="majorHAnsi" w:cstheme="majorHAnsi"/>
          <w:sz w:val="22"/>
          <w:szCs w:val="22"/>
        </w:rPr>
        <w:t xml:space="preserve">anche </w:t>
      </w:r>
      <w:r w:rsidRPr="00F26C2A">
        <w:rPr>
          <w:rStyle w:val="FontStyle31"/>
          <w:rFonts w:asciiTheme="majorHAnsi" w:hAnsiTheme="majorHAnsi" w:cstheme="majorHAnsi"/>
          <w:sz w:val="22"/>
          <w:szCs w:val="22"/>
        </w:rPr>
        <w:t>dai seguenti soggetti durante lo svolgimento delle rispettive funzioni:</w:t>
      </w:r>
    </w:p>
    <w:p w14:paraId="1E3A2AED" w14:textId="77777777" w:rsidR="00104052" w:rsidRPr="00F26C2A" w:rsidRDefault="00104052" w:rsidP="00104052">
      <w:pPr>
        <w:numPr>
          <w:ilvl w:val="0"/>
          <w:numId w:val="14"/>
        </w:numPr>
        <w:spacing w:line="300" w:lineRule="atLeast"/>
        <w:jc w:val="both"/>
        <w:rPr>
          <w:rStyle w:val="FontStyle31"/>
          <w:rFonts w:asciiTheme="majorHAnsi" w:hAnsiTheme="majorHAnsi" w:cstheme="majorHAnsi"/>
          <w:sz w:val="22"/>
          <w:szCs w:val="22"/>
        </w:rPr>
      </w:pPr>
      <w:r w:rsidRPr="00F26C2A">
        <w:rPr>
          <w:rStyle w:val="FontStyle31"/>
          <w:rFonts w:asciiTheme="majorHAnsi" w:hAnsiTheme="majorHAnsi" w:cstheme="majorHAnsi"/>
          <w:sz w:val="22"/>
          <w:szCs w:val="22"/>
        </w:rPr>
        <w:t xml:space="preserve">Autorità di </w:t>
      </w:r>
      <w:r>
        <w:rPr>
          <w:rStyle w:val="FontStyle31"/>
          <w:rFonts w:asciiTheme="majorHAnsi" w:hAnsiTheme="majorHAnsi" w:cstheme="majorHAnsi"/>
          <w:sz w:val="22"/>
          <w:szCs w:val="22"/>
        </w:rPr>
        <w:t xml:space="preserve">Certificazione e Autorità di </w:t>
      </w:r>
      <w:r w:rsidRPr="00F26C2A">
        <w:rPr>
          <w:rStyle w:val="FontStyle31"/>
          <w:rFonts w:asciiTheme="majorHAnsi" w:hAnsiTheme="majorHAnsi" w:cstheme="majorHAnsi"/>
          <w:sz w:val="22"/>
          <w:szCs w:val="22"/>
        </w:rPr>
        <w:t>Audit;</w:t>
      </w:r>
    </w:p>
    <w:p w14:paraId="388D7F1E" w14:textId="77777777" w:rsidR="00104052" w:rsidRDefault="00104052" w:rsidP="00104052">
      <w:pPr>
        <w:numPr>
          <w:ilvl w:val="0"/>
          <w:numId w:val="14"/>
        </w:numPr>
        <w:spacing w:line="300" w:lineRule="atLeast"/>
        <w:ind w:left="708"/>
        <w:jc w:val="both"/>
        <w:rPr>
          <w:rStyle w:val="FontStyle31"/>
          <w:rFonts w:asciiTheme="majorHAnsi" w:hAnsiTheme="majorHAnsi" w:cstheme="majorHAnsi"/>
          <w:sz w:val="22"/>
          <w:szCs w:val="22"/>
        </w:rPr>
      </w:pPr>
      <w:r w:rsidRPr="00F26C2A">
        <w:rPr>
          <w:rStyle w:val="FontStyle31"/>
          <w:rFonts w:asciiTheme="majorHAnsi" w:hAnsiTheme="majorHAnsi" w:cstheme="majorHAnsi"/>
          <w:sz w:val="22"/>
          <w:szCs w:val="22"/>
        </w:rPr>
        <w:t xml:space="preserve">Guardia di Finanza, nel corso di proprie verifiche presso soggetti beneficiari nell’ambito del POR FSE ed altre autorità abilitate a rilevare fattispecie di irregolarità/frodi. </w:t>
      </w:r>
    </w:p>
    <w:p w14:paraId="27528482" w14:textId="77777777" w:rsidR="00104052" w:rsidDel="00565334" w:rsidRDefault="00104052" w:rsidP="00104052">
      <w:pPr>
        <w:spacing w:line="300" w:lineRule="atLeast"/>
        <w:ind w:left="708"/>
        <w:jc w:val="both"/>
        <w:rPr>
          <w:del w:id="81" w:author="a" w:date="2020-02-10T11:25:00Z"/>
          <w:rStyle w:val="FontStyle31"/>
          <w:rFonts w:asciiTheme="majorHAnsi" w:hAnsiTheme="majorHAnsi" w:cstheme="majorHAnsi"/>
          <w:sz w:val="22"/>
          <w:szCs w:val="22"/>
        </w:rPr>
      </w:pPr>
    </w:p>
    <w:p w14:paraId="23B22434" w14:textId="77777777" w:rsidR="008D622D" w:rsidRPr="008D622D" w:rsidRDefault="008D622D" w:rsidP="008D622D">
      <w:pPr>
        <w:pStyle w:val="Titolo2"/>
        <w:jc w:val="both"/>
        <w:rPr>
          <w:rFonts w:eastAsiaTheme="minorHAnsi" w:cstheme="majorHAnsi"/>
          <w:color w:val="auto"/>
          <w:sz w:val="22"/>
          <w:szCs w:val="22"/>
          <w:lang w:eastAsia="en-US"/>
        </w:rPr>
      </w:pPr>
      <w:bookmarkStart w:id="82" w:name="_Toc520720494"/>
      <w:r w:rsidRPr="008D622D">
        <w:rPr>
          <w:rFonts w:eastAsiaTheme="minorHAnsi" w:cstheme="majorHAnsi"/>
          <w:color w:val="auto"/>
          <w:sz w:val="22"/>
          <w:szCs w:val="22"/>
          <w:lang w:eastAsia="en-US"/>
        </w:rPr>
        <w:t>Meccanismi di segnalazione</w:t>
      </w:r>
      <w:bookmarkEnd w:id="82"/>
      <w:r w:rsidRPr="008D622D">
        <w:rPr>
          <w:rFonts w:eastAsiaTheme="minorHAnsi" w:cstheme="majorHAnsi"/>
          <w:color w:val="auto"/>
          <w:sz w:val="22"/>
          <w:szCs w:val="22"/>
          <w:lang w:eastAsia="en-US"/>
        </w:rPr>
        <w:t xml:space="preserve"> </w:t>
      </w:r>
    </w:p>
    <w:p w14:paraId="0423A27B" w14:textId="77777777" w:rsidR="00264C10" w:rsidRPr="008D622D" w:rsidRDefault="008D622D" w:rsidP="00104052">
      <w:p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Il sistema di controlli descritto nel Manuale delle Procedure dell’AdG, dunque, costituisce il primo elemento utile alla rilevazione delle frodi.</w:t>
      </w:r>
    </w:p>
    <w:p w14:paraId="661CF603" w14:textId="77777777" w:rsidR="008D622D" w:rsidRPr="008D622D" w:rsidRDefault="00D1474C" w:rsidP="00104052">
      <w:p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A tal fine, la Commissione ha fornito agli Stati membri le seguenti informazioni:  </w:t>
      </w:r>
    </w:p>
    <w:p w14:paraId="0016CD2D" w14:textId="77777777" w:rsidR="008D622D" w:rsidRPr="008D622D" w:rsidRDefault="00D1474C" w:rsidP="008D622D">
      <w:pPr>
        <w:pStyle w:val="Paragrafoelenco"/>
        <w:numPr>
          <w:ilvl w:val="0"/>
          <w:numId w:val="29"/>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COCOF 09/0003/00 del 18.2.2009 – Nota di informazione sugli indicatori di frode per il FESR, l'FSE e l'SC Raccolta di casi anonimizzati dell'OLAF – Azioni strutturali </w:t>
      </w:r>
      <w:r w:rsidR="007A0A00">
        <w:rPr>
          <w:rFonts w:asciiTheme="majorHAnsi" w:eastAsiaTheme="minorHAnsi" w:hAnsiTheme="majorHAnsi" w:cstheme="majorHAnsi"/>
          <w:sz w:val="22"/>
          <w:szCs w:val="22"/>
          <w:lang w:eastAsia="en-US"/>
        </w:rPr>
        <w:t>(All. 1)</w:t>
      </w:r>
    </w:p>
    <w:p w14:paraId="05C9E309" w14:textId="77777777" w:rsidR="008D622D" w:rsidRPr="008D622D" w:rsidRDefault="00D1474C" w:rsidP="008D622D">
      <w:pPr>
        <w:pStyle w:val="Paragrafoelenco"/>
        <w:numPr>
          <w:ilvl w:val="0"/>
          <w:numId w:val="29"/>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Guida pratica dell'OLAF sul conflitto di interessi </w:t>
      </w:r>
      <w:r w:rsidR="007A0A00">
        <w:rPr>
          <w:rFonts w:asciiTheme="majorHAnsi" w:eastAsiaTheme="minorHAnsi" w:hAnsiTheme="majorHAnsi" w:cstheme="majorHAnsi"/>
          <w:sz w:val="22"/>
          <w:szCs w:val="22"/>
          <w:lang w:eastAsia="en-US"/>
        </w:rPr>
        <w:t>(All. 2)</w:t>
      </w:r>
    </w:p>
    <w:p w14:paraId="2D177FC7" w14:textId="77777777" w:rsidR="008D622D" w:rsidRPr="008D622D" w:rsidRDefault="00D1474C" w:rsidP="008D622D">
      <w:pPr>
        <w:pStyle w:val="Paragrafoelenco"/>
        <w:numPr>
          <w:ilvl w:val="0"/>
          <w:numId w:val="29"/>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Guida pratica dell'OLAF sui documenti contraffatti </w:t>
      </w:r>
      <w:r w:rsidR="007A0A00">
        <w:rPr>
          <w:rFonts w:asciiTheme="majorHAnsi" w:eastAsiaTheme="minorHAnsi" w:hAnsiTheme="majorHAnsi" w:cstheme="majorHAnsi"/>
          <w:sz w:val="22"/>
          <w:szCs w:val="22"/>
          <w:lang w:eastAsia="en-US"/>
        </w:rPr>
        <w:t>(All. 3)</w:t>
      </w:r>
    </w:p>
    <w:p w14:paraId="798DBC91" w14:textId="77777777" w:rsidR="008D622D" w:rsidRPr="008D622D" w:rsidRDefault="00D1474C" w:rsidP="003959D5">
      <w:p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Queste pubblicazioni</w:t>
      </w:r>
      <w:r w:rsidR="008D622D" w:rsidRPr="008D622D">
        <w:rPr>
          <w:rFonts w:asciiTheme="majorHAnsi" w:eastAsiaTheme="minorHAnsi" w:hAnsiTheme="majorHAnsi" w:cstheme="majorHAnsi"/>
          <w:sz w:val="22"/>
          <w:szCs w:val="22"/>
          <w:lang w:eastAsia="en-US"/>
        </w:rPr>
        <w:t>, allegate al presente Documento, sono</w:t>
      </w:r>
      <w:r w:rsidRPr="008D622D">
        <w:rPr>
          <w:rFonts w:asciiTheme="majorHAnsi" w:eastAsiaTheme="minorHAnsi" w:hAnsiTheme="majorHAnsi" w:cstheme="majorHAnsi"/>
          <w:sz w:val="22"/>
          <w:szCs w:val="22"/>
          <w:lang w:eastAsia="en-US"/>
        </w:rPr>
        <w:t xml:space="preserve"> oggetto di </w:t>
      </w:r>
      <w:r w:rsidR="008D622D" w:rsidRPr="008D622D">
        <w:rPr>
          <w:rFonts w:asciiTheme="majorHAnsi" w:eastAsiaTheme="minorHAnsi" w:hAnsiTheme="majorHAnsi" w:cstheme="majorHAnsi"/>
          <w:sz w:val="22"/>
          <w:szCs w:val="22"/>
          <w:lang w:eastAsia="en-US"/>
        </w:rPr>
        <w:t xml:space="preserve">divulgazione </w:t>
      </w:r>
      <w:r w:rsidRPr="008D622D">
        <w:rPr>
          <w:rFonts w:asciiTheme="majorHAnsi" w:eastAsiaTheme="minorHAnsi" w:hAnsiTheme="majorHAnsi" w:cstheme="majorHAnsi"/>
          <w:sz w:val="22"/>
          <w:szCs w:val="22"/>
          <w:lang w:eastAsia="en-US"/>
        </w:rPr>
        <w:t xml:space="preserve">a tutto il personale che potrebbe rilevare comportamenti di questo tipo. </w:t>
      </w:r>
    </w:p>
    <w:p w14:paraId="4D87F50B" w14:textId="77777777" w:rsidR="00D1474C" w:rsidRPr="008D622D" w:rsidRDefault="00D1474C" w:rsidP="003959D5">
      <w:p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In particolare, questi indicatori devono essere noti a tutti coloro che svolgono attività relative alla revisione delle attività dei beneficiari, come ad esempio, le persone che svolgono le verifiche di gestione documentali e sul posto o altre visite di monitoraggio. </w:t>
      </w:r>
    </w:p>
    <w:p w14:paraId="73D09643" w14:textId="77777777" w:rsidR="00D1474C" w:rsidRPr="008D622D" w:rsidRDefault="00D1474C" w:rsidP="003959D5">
      <w:p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La comunicazione sui meccanismi di segnalazione </w:t>
      </w:r>
      <w:r w:rsidR="008D622D" w:rsidRPr="008D622D">
        <w:rPr>
          <w:rFonts w:asciiTheme="majorHAnsi" w:eastAsiaTheme="minorHAnsi" w:hAnsiTheme="majorHAnsi" w:cstheme="majorHAnsi"/>
          <w:sz w:val="22"/>
          <w:szCs w:val="22"/>
          <w:lang w:eastAsia="en-US"/>
        </w:rPr>
        <w:t>garantisce</w:t>
      </w:r>
      <w:r w:rsidRPr="008D622D">
        <w:rPr>
          <w:rFonts w:asciiTheme="majorHAnsi" w:eastAsiaTheme="minorHAnsi" w:hAnsiTheme="majorHAnsi" w:cstheme="majorHAnsi"/>
          <w:sz w:val="22"/>
          <w:szCs w:val="22"/>
          <w:lang w:eastAsia="en-US"/>
        </w:rPr>
        <w:t xml:space="preserve"> che il personale: </w:t>
      </w:r>
    </w:p>
    <w:p w14:paraId="24217E6E" w14:textId="77777777" w:rsidR="00D1474C" w:rsidRPr="008D622D" w:rsidRDefault="00D1474C" w:rsidP="008D622D">
      <w:pPr>
        <w:pStyle w:val="Paragrafoelenco"/>
        <w:numPr>
          <w:ilvl w:val="0"/>
          <w:numId w:val="28"/>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sappia a chi segnalare un presunto comportamento o controllo fraudolento; </w:t>
      </w:r>
    </w:p>
    <w:p w14:paraId="33FBFFA1" w14:textId="77777777" w:rsidR="00D1474C" w:rsidRPr="008D622D" w:rsidRDefault="00D1474C" w:rsidP="008D622D">
      <w:pPr>
        <w:pStyle w:val="Paragrafoelenco"/>
        <w:numPr>
          <w:ilvl w:val="0"/>
          <w:numId w:val="28"/>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confidi nel fatto che i sospetti vengano presi in considerazione dalla direzione; </w:t>
      </w:r>
    </w:p>
    <w:p w14:paraId="658A89C5" w14:textId="77777777" w:rsidR="00D1474C" w:rsidRDefault="00D1474C" w:rsidP="008D622D">
      <w:pPr>
        <w:pStyle w:val="Paragrafoelenco"/>
        <w:numPr>
          <w:ilvl w:val="0"/>
          <w:numId w:val="28"/>
        </w:numPr>
        <w:autoSpaceDE w:val="0"/>
        <w:autoSpaceDN w:val="0"/>
        <w:adjustRightInd w:val="0"/>
        <w:spacing w:line="300" w:lineRule="atLeast"/>
        <w:jc w:val="both"/>
        <w:rPr>
          <w:rFonts w:asciiTheme="majorHAnsi" w:eastAsiaTheme="minorHAnsi" w:hAnsiTheme="majorHAnsi" w:cstheme="majorHAnsi"/>
          <w:sz w:val="22"/>
          <w:szCs w:val="22"/>
          <w:lang w:eastAsia="en-US"/>
        </w:rPr>
      </w:pPr>
      <w:r w:rsidRPr="008D622D">
        <w:rPr>
          <w:rFonts w:asciiTheme="majorHAnsi" w:eastAsiaTheme="minorHAnsi" w:hAnsiTheme="majorHAnsi" w:cstheme="majorHAnsi"/>
          <w:sz w:val="22"/>
          <w:szCs w:val="22"/>
          <w:lang w:eastAsia="en-US"/>
        </w:rPr>
        <w:t xml:space="preserve">sia certo di poter effettuare una segnalazione in tutta tranquillità, nonché di poter contare sull'intolleranza da parte dell'organizzazione rispetto alle ritorsioni nei confronti dei membri del personale che segnalino presunte frodi. </w:t>
      </w:r>
    </w:p>
    <w:p w14:paraId="0ED432F2" w14:textId="77777777" w:rsidR="003959D5" w:rsidRPr="00734AB8" w:rsidRDefault="003959D5" w:rsidP="00104052">
      <w:pPr>
        <w:autoSpaceDE w:val="0"/>
        <w:autoSpaceDN w:val="0"/>
        <w:adjustRightInd w:val="0"/>
        <w:spacing w:line="300" w:lineRule="atLeast"/>
        <w:jc w:val="both"/>
        <w:rPr>
          <w:rStyle w:val="FontStyle31"/>
          <w:rFonts w:asciiTheme="majorHAnsi" w:hAnsiTheme="majorHAnsi" w:cstheme="majorHAnsi"/>
          <w:sz w:val="22"/>
          <w:szCs w:val="22"/>
          <w:u w:val="single"/>
        </w:rPr>
      </w:pPr>
      <w:r w:rsidRPr="00734AB8">
        <w:rPr>
          <w:rStyle w:val="FontStyle31"/>
          <w:rFonts w:asciiTheme="majorHAnsi" w:hAnsiTheme="majorHAnsi" w:cstheme="majorHAnsi"/>
          <w:sz w:val="22"/>
          <w:szCs w:val="22"/>
          <w:u w:val="single"/>
        </w:rPr>
        <w:t>I meccanismi e gli strumenti adottati per la segnalazione delle Frodi coincidono con quelli per le irregolarità e pertanto si rinvia alla procedura per il trattamento di queste ultime.</w:t>
      </w:r>
    </w:p>
    <w:p w14:paraId="7DB3225C" w14:textId="77777777" w:rsidR="00734AB8" w:rsidRPr="00734AB8" w:rsidRDefault="00734AB8" w:rsidP="00734AB8">
      <w:pPr>
        <w:autoSpaceDE w:val="0"/>
        <w:autoSpaceDN w:val="0"/>
        <w:adjustRightInd w:val="0"/>
        <w:spacing w:line="300" w:lineRule="atLeast"/>
        <w:jc w:val="both"/>
        <w:rPr>
          <w:rStyle w:val="FontStyle31"/>
          <w:rFonts w:asciiTheme="majorHAnsi" w:hAnsiTheme="majorHAnsi" w:cstheme="majorHAnsi"/>
          <w:sz w:val="22"/>
          <w:szCs w:val="22"/>
        </w:rPr>
      </w:pPr>
      <w:r w:rsidRPr="00734AB8">
        <w:rPr>
          <w:rStyle w:val="FontStyle31"/>
          <w:rFonts w:asciiTheme="majorHAnsi" w:hAnsiTheme="majorHAnsi" w:cstheme="majorHAnsi"/>
          <w:sz w:val="22"/>
          <w:szCs w:val="22"/>
        </w:rPr>
        <w:t xml:space="preserve">Oltre che alla normativa comunitaria, nella gestione della segnalazione, l’AdG farà riferimento anche ai contenuti di cui all’Accordo tra Governo, Regioni, Province autonome, Province, Comuni e Comunità montane sulle modalità di comunicazione alla Commissione europea delle irregolarità e frodi comunitarie. (POLITICHE EUROPEE) - Punto </w:t>
      </w:r>
      <w:smartTag w:uri="urn:schemas-microsoft-com:office:smarttags" w:element="metricconverter">
        <w:smartTagPr>
          <w:attr w:name="ProductID" w:val="2 A"/>
        </w:smartTagPr>
        <w:r w:rsidRPr="00734AB8">
          <w:rPr>
            <w:rStyle w:val="FontStyle31"/>
            <w:rFonts w:asciiTheme="majorHAnsi" w:hAnsiTheme="majorHAnsi" w:cstheme="majorHAnsi"/>
            <w:sz w:val="22"/>
            <w:szCs w:val="22"/>
          </w:rPr>
          <w:t>2 A</w:t>
        </w:r>
      </w:smartTag>
      <w:r w:rsidRPr="00734AB8">
        <w:rPr>
          <w:rStyle w:val="FontStyle31"/>
          <w:rFonts w:asciiTheme="majorHAnsi" w:hAnsiTheme="majorHAnsi" w:cstheme="majorHAnsi"/>
          <w:sz w:val="22"/>
          <w:szCs w:val="22"/>
        </w:rPr>
        <w:t xml:space="preserve"> dell'o.d.g. - Repertorio Atti n.52/CU e a quelli della </w:t>
      </w:r>
      <w:proofErr w:type="gramStart"/>
      <w:r w:rsidRPr="00734AB8">
        <w:rPr>
          <w:rStyle w:val="FontStyle31"/>
          <w:rFonts w:asciiTheme="majorHAnsi" w:hAnsiTheme="majorHAnsi" w:cstheme="majorHAnsi"/>
          <w:sz w:val="22"/>
          <w:szCs w:val="22"/>
        </w:rPr>
        <w:t>C</w:t>
      </w:r>
      <w:r w:rsidR="00285F4B">
        <w:rPr>
          <w:rStyle w:val="FontStyle31"/>
          <w:rFonts w:asciiTheme="majorHAnsi" w:hAnsiTheme="majorHAnsi" w:cstheme="majorHAnsi"/>
          <w:sz w:val="22"/>
          <w:szCs w:val="22"/>
        </w:rPr>
        <w:t xml:space="preserve">ircolare </w:t>
      </w:r>
      <w:r w:rsidRPr="00734AB8">
        <w:rPr>
          <w:rStyle w:val="FontStyle31"/>
          <w:rFonts w:asciiTheme="majorHAnsi" w:hAnsiTheme="majorHAnsi" w:cstheme="majorHAnsi"/>
          <w:sz w:val="22"/>
          <w:szCs w:val="22"/>
        </w:rPr>
        <w:t xml:space="preserve"> I</w:t>
      </w:r>
      <w:r w:rsidR="00285F4B">
        <w:rPr>
          <w:rStyle w:val="FontStyle31"/>
          <w:rFonts w:asciiTheme="majorHAnsi" w:hAnsiTheme="majorHAnsi" w:cstheme="majorHAnsi"/>
          <w:sz w:val="22"/>
          <w:szCs w:val="22"/>
        </w:rPr>
        <w:t>nterministeriale</w:t>
      </w:r>
      <w:proofErr w:type="gramEnd"/>
      <w:r w:rsidR="00285F4B">
        <w:rPr>
          <w:rStyle w:val="FontStyle31"/>
          <w:rFonts w:asciiTheme="majorHAnsi" w:hAnsiTheme="majorHAnsi" w:cstheme="majorHAnsi"/>
          <w:sz w:val="22"/>
          <w:szCs w:val="22"/>
        </w:rPr>
        <w:t xml:space="preserve">  del </w:t>
      </w:r>
      <w:r w:rsidRPr="00734AB8">
        <w:rPr>
          <w:rStyle w:val="FontStyle31"/>
          <w:rFonts w:asciiTheme="majorHAnsi" w:hAnsiTheme="majorHAnsi" w:cstheme="majorHAnsi"/>
          <w:sz w:val="22"/>
          <w:szCs w:val="22"/>
        </w:rPr>
        <w:t>12/10/2007</w:t>
      </w:r>
    </w:p>
    <w:p w14:paraId="5C3A2951" w14:textId="77777777" w:rsidR="00734AB8" w:rsidRDefault="00734AB8" w:rsidP="00734AB8">
      <w:pPr>
        <w:autoSpaceDE w:val="0"/>
        <w:autoSpaceDN w:val="0"/>
        <w:adjustRightInd w:val="0"/>
        <w:spacing w:line="300" w:lineRule="atLeast"/>
        <w:jc w:val="both"/>
        <w:rPr>
          <w:rStyle w:val="FontStyle31"/>
          <w:rFonts w:asciiTheme="majorHAnsi" w:hAnsiTheme="majorHAnsi" w:cstheme="majorHAnsi"/>
          <w:sz w:val="22"/>
          <w:szCs w:val="22"/>
        </w:rPr>
      </w:pPr>
      <w:r w:rsidRPr="00734AB8">
        <w:rPr>
          <w:rStyle w:val="FontStyle31"/>
          <w:rFonts w:asciiTheme="majorHAnsi" w:hAnsiTheme="majorHAnsi" w:cstheme="majorHAnsi"/>
          <w:sz w:val="22"/>
          <w:szCs w:val="22"/>
        </w:rPr>
        <w:lastRenderedPageBreak/>
        <w:t>Tali documenti stabiliscono che la comunicazione delle irregolarità e</w:t>
      </w:r>
      <w:r w:rsidR="0051643B">
        <w:rPr>
          <w:rStyle w:val="FontStyle31"/>
          <w:rFonts w:asciiTheme="majorHAnsi" w:hAnsiTheme="majorHAnsi" w:cstheme="majorHAnsi"/>
          <w:sz w:val="22"/>
          <w:szCs w:val="22"/>
        </w:rPr>
        <w:t xml:space="preserve"> </w:t>
      </w:r>
      <w:proofErr w:type="gramStart"/>
      <w:r w:rsidR="0051643B">
        <w:rPr>
          <w:rStyle w:val="FontStyle31"/>
          <w:rFonts w:asciiTheme="majorHAnsi" w:hAnsiTheme="majorHAnsi" w:cstheme="majorHAnsi"/>
          <w:sz w:val="22"/>
          <w:szCs w:val="22"/>
        </w:rPr>
        <w:t xml:space="preserve">delle </w:t>
      </w:r>
      <w:r w:rsidRPr="00734AB8">
        <w:rPr>
          <w:rStyle w:val="FontStyle31"/>
          <w:rFonts w:asciiTheme="majorHAnsi" w:hAnsiTheme="majorHAnsi" w:cstheme="majorHAnsi"/>
          <w:sz w:val="22"/>
          <w:szCs w:val="22"/>
        </w:rPr>
        <w:t xml:space="preserve"> frodi</w:t>
      </w:r>
      <w:proofErr w:type="gramEnd"/>
      <w:r w:rsidRPr="00734AB8">
        <w:rPr>
          <w:rStyle w:val="FontStyle31"/>
          <w:rFonts w:asciiTheme="majorHAnsi" w:hAnsiTheme="majorHAnsi" w:cstheme="majorHAnsi"/>
          <w:sz w:val="22"/>
          <w:szCs w:val="22"/>
        </w:rPr>
        <w:t xml:space="preserve"> alla Commissione Europea deve essere preceduta da una valutazione mirata ad accertare l’esistenza delle irregolarità. Questa valutazione è realizzata dagli organi decisionali preposti in relazione ai diversi fondi comunitari, che una volta ricevuta la segnalazione di sospetta frode effettuano un tempestivo esame degli elementi indicati per accertare l’effettiva violazione di una norma comunitaria e nazionale, tale da provocare pregiudizio al bilancio comunitario. Esiste obbligo di comunicazione solo qualora tale esame preliminare confermi l’esistenza di irregolarità. In tal caso gli organi decisionali succitati redigono l’apposito modulo e lo inviano tempestivamente al Dipartimento per il Coordinamento delle Politiche Comunitarie della Presidenza del Consiglio dei Ministri organo centrale competente per l’inoltro alla Commissione.</w:t>
      </w:r>
    </w:p>
    <w:p w14:paraId="3E4FF90B" w14:textId="77777777" w:rsidR="00A27A92" w:rsidRPr="00A27A92" w:rsidRDefault="00A27A92" w:rsidP="00A27A92">
      <w:pPr>
        <w:autoSpaceDE w:val="0"/>
        <w:autoSpaceDN w:val="0"/>
        <w:adjustRightInd w:val="0"/>
        <w:spacing w:line="300" w:lineRule="atLeast"/>
        <w:jc w:val="both"/>
        <w:rPr>
          <w:rStyle w:val="FontStyle31"/>
          <w:rFonts w:asciiTheme="majorHAnsi" w:hAnsiTheme="majorHAnsi" w:cstheme="majorHAnsi"/>
          <w:sz w:val="22"/>
          <w:szCs w:val="22"/>
        </w:rPr>
      </w:pPr>
    </w:p>
    <w:p w14:paraId="1D11F510" w14:textId="77777777" w:rsidR="00104052" w:rsidRPr="00104052" w:rsidRDefault="00104052" w:rsidP="00104052">
      <w:pPr>
        <w:autoSpaceDE w:val="0"/>
        <w:autoSpaceDN w:val="0"/>
        <w:adjustRightInd w:val="0"/>
        <w:spacing w:line="300" w:lineRule="atLeast"/>
        <w:jc w:val="both"/>
        <w:rPr>
          <w:rFonts w:asciiTheme="majorHAnsi" w:eastAsiaTheme="minorHAnsi" w:hAnsiTheme="majorHAnsi" w:cstheme="majorHAnsi"/>
          <w:sz w:val="22"/>
          <w:szCs w:val="22"/>
          <w:lang w:eastAsia="en-US"/>
        </w:rPr>
      </w:pPr>
    </w:p>
    <w:p w14:paraId="54F32706" w14:textId="77777777" w:rsidR="00D1474C" w:rsidRPr="008D622D" w:rsidRDefault="008D622D" w:rsidP="008D622D">
      <w:pPr>
        <w:pStyle w:val="Titolo1"/>
        <w:numPr>
          <w:ilvl w:val="0"/>
          <w:numId w:val="3"/>
        </w:numPr>
        <w:spacing w:after="0" w:line="300" w:lineRule="atLeast"/>
        <w:ind w:firstLine="0"/>
        <w:jc w:val="both"/>
        <w:rPr>
          <w:rFonts w:asciiTheme="majorHAnsi" w:hAnsiTheme="majorHAnsi" w:cstheme="majorHAnsi"/>
          <w:b/>
          <w:color w:val="auto"/>
          <w:sz w:val="22"/>
          <w:szCs w:val="22"/>
        </w:rPr>
      </w:pPr>
      <w:bookmarkStart w:id="83" w:name="_Toc520720495"/>
      <w:r w:rsidRPr="008D622D">
        <w:rPr>
          <w:rFonts w:asciiTheme="majorHAnsi" w:hAnsiTheme="majorHAnsi" w:cstheme="majorHAnsi"/>
          <w:b/>
          <w:color w:val="auto"/>
          <w:sz w:val="22"/>
          <w:szCs w:val="22"/>
        </w:rPr>
        <w:t>INDAGINI, RETTIFICHE E AZIONI PENALI</w:t>
      </w:r>
      <w:bookmarkEnd w:id="83"/>
      <w:r w:rsidRPr="008D622D">
        <w:rPr>
          <w:rFonts w:asciiTheme="majorHAnsi" w:hAnsiTheme="majorHAnsi" w:cstheme="majorHAnsi"/>
          <w:b/>
          <w:color w:val="auto"/>
          <w:sz w:val="22"/>
          <w:szCs w:val="22"/>
        </w:rPr>
        <w:t xml:space="preserve"> </w:t>
      </w:r>
    </w:p>
    <w:p w14:paraId="0F2D0493" w14:textId="77777777" w:rsidR="00D1474C" w:rsidRPr="00734AB8" w:rsidRDefault="00D1474C" w:rsidP="00734AB8">
      <w:pPr>
        <w:autoSpaceDE w:val="0"/>
        <w:autoSpaceDN w:val="0"/>
        <w:adjustRightInd w:val="0"/>
        <w:spacing w:line="300" w:lineRule="atLeast"/>
        <w:jc w:val="both"/>
        <w:rPr>
          <w:rStyle w:val="FontStyle31"/>
          <w:rFonts w:asciiTheme="majorHAnsi" w:hAnsiTheme="majorHAnsi" w:cstheme="majorHAnsi"/>
          <w:sz w:val="22"/>
          <w:szCs w:val="22"/>
        </w:rPr>
      </w:pPr>
      <w:r w:rsidRPr="00734AB8">
        <w:rPr>
          <w:rStyle w:val="FontStyle31"/>
          <w:rFonts w:asciiTheme="majorHAnsi" w:hAnsiTheme="majorHAnsi" w:cstheme="majorHAnsi"/>
          <w:sz w:val="22"/>
          <w:szCs w:val="22"/>
        </w:rPr>
        <w:t>Laddove sia</w:t>
      </w:r>
      <w:r w:rsidR="00E86D19">
        <w:rPr>
          <w:rStyle w:val="FontStyle31"/>
          <w:rFonts w:asciiTheme="majorHAnsi" w:hAnsiTheme="majorHAnsi" w:cstheme="majorHAnsi"/>
          <w:sz w:val="22"/>
          <w:szCs w:val="22"/>
        </w:rPr>
        <w:t xml:space="preserve"> </w:t>
      </w:r>
      <w:proofErr w:type="gramStart"/>
      <w:r w:rsidR="00E86D19">
        <w:rPr>
          <w:rStyle w:val="FontStyle31"/>
          <w:rFonts w:asciiTheme="majorHAnsi" w:hAnsiTheme="majorHAnsi" w:cstheme="majorHAnsi"/>
          <w:sz w:val="22"/>
          <w:szCs w:val="22"/>
        </w:rPr>
        <w:t xml:space="preserve">stato </w:t>
      </w:r>
      <w:r w:rsidRPr="00734AB8">
        <w:rPr>
          <w:rStyle w:val="FontStyle31"/>
          <w:rFonts w:asciiTheme="majorHAnsi" w:hAnsiTheme="majorHAnsi" w:cstheme="majorHAnsi"/>
          <w:sz w:val="22"/>
          <w:szCs w:val="22"/>
        </w:rPr>
        <w:t xml:space="preserve"> rilevat</w:t>
      </w:r>
      <w:r w:rsidR="0051643B">
        <w:rPr>
          <w:rStyle w:val="FontStyle31"/>
          <w:rFonts w:asciiTheme="majorHAnsi" w:hAnsiTheme="majorHAnsi" w:cstheme="majorHAnsi"/>
          <w:sz w:val="22"/>
          <w:szCs w:val="22"/>
        </w:rPr>
        <w:t>o</w:t>
      </w:r>
      <w:proofErr w:type="gramEnd"/>
      <w:r w:rsidRPr="00734AB8">
        <w:rPr>
          <w:rStyle w:val="FontStyle31"/>
          <w:rFonts w:asciiTheme="majorHAnsi" w:hAnsiTheme="majorHAnsi" w:cstheme="majorHAnsi"/>
          <w:sz w:val="22"/>
          <w:szCs w:val="22"/>
        </w:rPr>
        <w:t xml:space="preserve"> e correttamente segnalato un sospetto di frode, l'A</w:t>
      </w:r>
      <w:r w:rsidR="00285F4B">
        <w:rPr>
          <w:rStyle w:val="FontStyle31"/>
          <w:rFonts w:asciiTheme="majorHAnsi" w:hAnsiTheme="majorHAnsi" w:cstheme="majorHAnsi"/>
          <w:sz w:val="22"/>
          <w:szCs w:val="22"/>
        </w:rPr>
        <w:t>d</w:t>
      </w:r>
      <w:r w:rsidRPr="00734AB8">
        <w:rPr>
          <w:rStyle w:val="FontStyle31"/>
          <w:rFonts w:asciiTheme="majorHAnsi" w:hAnsiTheme="majorHAnsi" w:cstheme="majorHAnsi"/>
          <w:sz w:val="22"/>
          <w:szCs w:val="22"/>
        </w:rPr>
        <w:t>G deve riferire il caso all'autorità competente in materia di indagini e sanzioni dello Stato membro, ivi comprese le autorità di lotta alla corruzione</w:t>
      </w:r>
      <w:r w:rsidR="0051643B">
        <w:rPr>
          <w:rStyle w:val="FontStyle31"/>
          <w:rFonts w:asciiTheme="majorHAnsi" w:hAnsiTheme="majorHAnsi" w:cstheme="majorHAnsi"/>
          <w:sz w:val="22"/>
          <w:szCs w:val="22"/>
        </w:rPr>
        <w:t xml:space="preserve"> </w:t>
      </w:r>
      <w:r w:rsidRPr="00734AB8">
        <w:rPr>
          <w:rStyle w:val="FontStyle31"/>
          <w:rFonts w:asciiTheme="majorHAnsi" w:hAnsiTheme="majorHAnsi" w:cstheme="majorHAnsi"/>
          <w:sz w:val="22"/>
          <w:szCs w:val="22"/>
        </w:rPr>
        <w:t xml:space="preserve">, se del caso, nonché informare l'OLAF </w:t>
      </w:r>
      <w:r w:rsidR="00E86D19">
        <w:rPr>
          <w:rStyle w:val="FontStyle31"/>
          <w:rFonts w:asciiTheme="majorHAnsi" w:hAnsiTheme="majorHAnsi" w:cstheme="majorHAnsi"/>
          <w:sz w:val="22"/>
          <w:szCs w:val="22"/>
        </w:rPr>
        <w:t>se ne ricorrano i presupposti.</w:t>
      </w:r>
      <w:r w:rsidRPr="00734AB8">
        <w:rPr>
          <w:rStyle w:val="FontStyle31"/>
          <w:rFonts w:asciiTheme="majorHAnsi" w:hAnsiTheme="majorHAnsi" w:cstheme="majorHAnsi"/>
          <w:sz w:val="22"/>
          <w:szCs w:val="22"/>
        </w:rPr>
        <w:t xml:space="preserve">  </w:t>
      </w:r>
    </w:p>
    <w:p w14:paraId="4D152463" w14:textId="77777777" w:rsidR="00D1474C" w:rsidRPr="00734AB8" w:rsidRDefault="00D1474C" w:rsidP="00734AB8">
      <w:pPr>
        <w:autoSpaceDE w:val="0"/>
        <w:autoSpaceDN w:val="0"/>
        <w:adjustRightInd w:val="0"/>
        <w:spacing w:line="300" w:lineRule="atLeast"/>
        <w:jc w:val="both"/>
        <w:rPr>
          <w:rStyle w:val="FontStyle31"/>
          <w:rFonts w:asciiTheme="majorHAnsi" w:hAnsiTheme="majorHAnsi" w:cstheme="majorHAnsi"/>
          <w:sz w:val="22"/>
          <w:szCs w:val="22"/>
        </w:rPr>
      </w:pPr>
      <w:r w:rsidRPr="00734AB8">
        <w:rPr>
          <w:rStyle w:val="FontStyle31"/>
          <w:rFonts w:asciiTheme="majorHAnsi" w:hAnsiTheme="majorHAnsi" w:cstheme="majorHAnsi"/>
          <w:sz w:val="22"/>
          <w:szCs w:val="22"/>
        </w:rPr>
        <w:t>L'</w:t>
      </w:r>
      <w:r w:rsidR="00285F4B">
        <w:rPr>
          <w:rStyle w:val="FontStyle31"/>
          <w:rFonts w:asciiTheme="majorHAnsi" w:hAnsiTheme="majorHAnsi" w:cstheme="majorHAnsi"/>
          <w:sz w:val="22"/>
          <w:szCs w:val="22"/>
        </w:rPr>
        <w:t>A</w:t>
      </w:r>
      <w:r w:rsidRPr="00734AB8">
        <w:rPr>
          <w:rStyle w:val="FontStyle31"/>
          <w:rFonts w:asciiTheme="majorHAnsi" w:hAnsiTheme="majorHAnsi" w:cstheme="majorHAnsi"/>
          <w:sz w:val="22"/>
          <w:szCs w:val="22"/>
        </w:rPr>
        <w:t xml:space="preserve">utorità di </w:t>
      </w:r>
      <w:r w:rsidR="00285F4B">
        <w:rPr>
          <w:rStyle w:val="FontStyle31"/>
          <w:rFonts w:asciiTheme="majorHAnsi" w:hAnsiTheme="majorHAnsi" w:cstheme="majorHAnsi"/>
          <w:sz w:val="22"/>
          <w:szCs w:val="22"/>
        </w:rPr>
        <w:t>G</w:t>
      </w:r>
      <w:r w:rsidRPr="00734AB8">
        <w:rPr>
          <w:rStyle w:val="FontStyle31"/>
          <w:rFonts w:asciiTheme="majorHAnsi" w:hAnsiTheme="majorHAnsi" w:cstheme="majorHAnsi"/>
          <w:sz w:val="22"/>
          <w:szCs w:val="22"/>
        </w:rPr>
        <w:t xml:space="preserve">estione effettua inoltre un esame approfondito e critico dei sistemi di controllo interni che potrebbero averla esposta a frodi potenziali o accertate. </w:t>
      </w:r>
    </w:p>
    <w:p w14:paraId="3F21D184" w14:textId="77777777" w:rsidR="00D1474C" w:rsidRPr="00734AB8" w:rsidRDefault="00D1474C" w:rsidP="00734AB8">
      <w:pPr>
        <w:autoSpaceDE w:val="0"/>
        <w:autoSpaceDN w:val="0"/>
        <w:adjustRightInd w:val="0"/>
        <w:spacing w:line="300" w:lineRule="atLeast"/>
        <w:jc w:val="both"/>
        <w:rPr>
          <w:rStyle w:val="FontStyle31"/>
          <w:rFonts w:asciiTheme="majorHAnsi" w:hAnsiTheme="majorHAnsi" w:cstheme="majorHAnsi"/>
          <w:sz w:val="22"/>
          <w:szCs w:val="22"/>
        </w:rPr>
      </w:pPr>
      <w:r w:rsidRPr="00734AB8">
        <w:rPr>
          <w:rStyle w:val="FontStyle31"/>
          <w:rFonts w:asciiTheme="majorHAnsi" w:hAnsiTheme="majorHAnsi" w:cstheme="majorHAnsi"/>
          <w:sz w:val="22"/>
          <w:szCs w:val="22"/>
        </w:rPr>
        <w:t>Una volta che il caso di presunta frode</w:t>
      </w:r>
      <w:r w:rsidR="0051643B">
        <w:rPr>
          <w:rStyle w:val="FontStyle31"/>
          <w:rFonts w:asciiTheme="majorHAnsi" w:hAnsiTheme="majorHAnsi" w:cstheme="majorHAnsi"/>
          <w:sz w:val="22"/>
          <w:szCs w:val="22"/>
        </w:rPr>
        <w:t xml:space="preserve"> sia</w:t>
      </w:r>
      <w:r w:rsidRPr="00734AB8">
        <w:rPr>
          <w:rStyle w:val="FontStyle31"/>
          <w:rFonts w:asciiTheme="majorHAnsi" w:hAnsiTheme="majorHAnsi" w:cstheme="majorHAnsi"/>
          <w:sz w:val="22"/>
          <w:szCs w:val="22"/>
        </w:rPr>
        <w:t xml:space="preserve"> stato individuato e segnalato conformemente ai requisiti interni e dell'UE, l'organismo competente stabilisce se debba essere aperta</w:t>
      </w:r>
      <w:r w:rsidR="0051643B">
        <w:rPr>
          <w:rStyle w:val="FontStyle31"/>
          <w:rFonts w:asciiTheme="majorHAnsi" w:hAnsiTheme="majorHAnsi" w:cstheme="majorHAnsi"/>
          <w:sz w:val="22"/>
          <w:szCs w:val="22"/>
        </w:rPr>
        <w:t xml:space="preserve"> o </w:t>
      </w:r>
      <w:proofErr w:type="gramStart"/>
      <w:r w:rsidR="0051643B">
        <w:rPr>
          <w:rStyle w:val="FontStyle31"/>
          <w:rFonts w:asciiTheme="majorHAnsi" w:hAnsiTheme="majorHAnsi" w:cstheme="majorHAnsi"/>
          <w:sz w:val="22"/>
          <w:szCs w:val="22"/>
        </w:rPr>
        <w:t xml:space="preserve">meno </w:t>
      </w:r>
      <w:r w:rsidRPr="00734AB8">
        <w:rPr>
          <w:rStyle w:val="FontStyle31"/>
          <w:rFonts w:asciiTheme="majorHAnsi" w:hAnsiTheme="majorHAnsi" w:cstheme="majorHAnsi"/>
          <w:sz w:val="22"/>
          <w:szCs w:val="22"/>
        </w:rPr>
        <w:t xml:space="preserve"> un'indagine</w:t>
      </w:r>
      <w:proofErr w:type="gramEnd"/>
      <w:r w:rsidRPr="00734AB8">
        <w:rPr>
          <w:rStyle w:val="FontStyle31"/>
          <w:rFonts w:asciiTheme="majorHAnsi" w:hAnsiTheme="majorHAnsi" w:cstheme="majorHAnsi"/>
          <w:sz w:val="22"/>
          <w:szCs w:val="22"/>
        </w:rPr>
        <w:t xml:space="preserve"> e se si debba procedere al recupero e a un'azione penale</w:t>
      </w:r>
      <w:r w:rsidR="0051643B">
        <w:rPr>
          <w:rStyle w:val="FontStyle31"/>
          <w:rFonts w:asciiTheme="majorHAnsi" w:hAnsiTheme="majorHAnsi" w:cstheme="majorHAnsi"/>
          <w:sz w:val="22"/>
          <w:szCs w:val="22"/>
        </w:rPr>
        <w:t>.</w:t>
      </w:r>
    </w:p>
    <w:p w14:paraId="0F6F8FD8" w14:textId="77777777" w:rsidR="00A83661" w:rsidRPr="00A83661" w:rsidRDefault="00A83661" w:rsidP="00A83661">
      <w:pPr>
        <w:autoSpaceDE w:val="0"/>
        <w:autoSpaceDN w:val="0"/>
        <w:adjustRightInd w:val="0"/>
        <w:spacing w:line="300" w:lineRule="atLeast"/>
        <w:jc w:val="both"/>
        <w:rPr>
          <w:rStyle w:val="FontStyle31"/>
          <w:rFonts w:asciiTheme="majorHAnsi" w:hAnsiTheme="majorHAnsi" w:cstheme="majorHAnsi"/>
          <w:sz w:val="22"/>
          <w:szCs w:val="22"/>
        </w:rPr>
      </w:pPr>
      <w:r>
        <w:rPr>
          <w:rStyle w:val="FontStyle31"/>
          <w:rFonts w:asciiTheme="majorHAnsi" w:hAnsiTheme="majorHAnsi" w:cstheme="majorHAnsi"/>
          <w:sz w:val="22"/>
          <w:szCs w:val="22"/>
        </w:rPr>
        <w:t>Sarà, pertanto,</w:t>
      </w:r>
      <w:r w:rsidRPr="00A83661">
        <w:rPr>
          <w:rStyle w:val="FontStyle31"/>
          <w:rFonts w:asciiTheme="majorHAnsi" w:hAnsiTheme="majorHAnsi" w:cstheme="majorHAnsi"/>
          <w:sz w:val="22"/>
          <w:szCs w:val="22"/>
        </w:rPr>
        <w:t xml:space="preserve"> garantita una piena cooperazione con le autorità investigative, di polizia e giudiziarie, in particolare conservando i fascicoli relativi ai casi di frode in un luogo sicuro e garantendo un corretto passaggio di consegne, in caso di mobilità del personale. </w:t>
      </w:r>
    </w:p>
    <w:p w14:paraId="45EE119B" w14:textId="77777777" w:rsidR="00A27A92" w:rsidRPr="00A27A92" w:rsidRDefault="00A27A92" w:rsidP="00A27A92">
      <w:pPr>
        <w:autoSpaceDE w:val="0"/>
        <w:autoSpaceDN w:val="0"/>
        <w:adjustRightInd w:val="0"/>
        <w:spacing w:line="300" w:lineRule="atLeast"/>
        <w:jc w:val="both"/>
        <w:rPr>
          <w:rStyle w:val="FontStyle31"/>
          <w:rFonts w:asciiTheme="majorHAnsi" w:hAnsiTheme="majorHAnsi" w:cstheme="majorHAnsi"/>
          <w:sz w:val="22"/>
          <w:szCs w:val="22"/>
        </w:rPr>
      </w:pPr>
      <w:r w:rsidRPr="00A27A92">
        <w:rPr>
          <w:rStyle w:val="FontStyle31"/>
          <w:rFonts w:asciiTheme="majorHAnsi" w:hAnsiTheme="majorHAnsi" w:cstheme="majorHAnsi"/>
          <w:sz w:val="22"/>
          <w:szCs w:val="22"/>
        </w:rPr>
        <w:t>In caso di irregolarità configurabile come sospetta frode, la struttura regionale che ha accertato l’irregolarità provvede alla sua denuncia alla Procura Regionale della Corte dei Conti e, ex art. 331 del Codice di Procedura Penale,</w:t>
      </w:r>
      <w:r w:rsidR="0051643B">
        <w:rPr>
          <w:rStyle w:val="FontStyle31"/>
          <w:rFonts w:asciiTheme="majorHAnsi" w:hAnsiTheme="majorHAnsi" w:cstheme="majorHAnsi"/>
          <w:sz w:val="22"/>
          <w:szCs w:val="22"/>
        </w:rPr>
        <w:t xml:space="preserve"> e</w:t>
      </w:r>
      <w:r w:rsidRPr="00A27A92">
        <w:rPr>
          <w:rStyle w:val="FontStyle31"/>
          <w:rFonts w:asciiTheme="majorHAnsi" w:hAnsiTheme="majorHAnsi" w:cstheme="majorHAnsi"/>
          <w:sz w:val="22"/>
          <w:szCs w:val="22"/>
        </w:rPr>
        <w:t xml:space="preserve"> alla Procura della Repubblica.  Nel caso in cui la sospetta frode si configuri come violazione tributaria, la struttura di cui sopra procede altresì alla segnalazione della stessa alla Guardia di Finanza. Qualora se ne verifichino tutte le condizioni, inoltre, </w:t>
      </w:r>
      <w:r>
        <w:rPr>
          <w:rStyle w:val="FontStyle31"/>
          <w:rFonts w:asciiTheme="majorHAnsi" w:hAnsiTheme="majorHAnsi" w:cstheme="majorHAnsi"/>
          <w:sz w:val="22"/>
          <w:szCs w:val="22"/>
        </w:rPr>
        <w:t>l’AdG</w:t>
      </w:r>
      <w:r w:rsidRPr="00A27A92">
        <w:rPr>
          <w:rStyle w:val="FontStyle31"/>
          <w:rFonts w:asciiTheme="majorHAnsi" w:hAnsiTheme="majorHAnsi" w:cstheme="majorHAnsi"/>
          <w:sz w:val="22"/>
          <w:szCs w:val="22"/>
        </w:rPr>
        <w:t xml:space="preserve"> provvede alla comunicazione della sospetta frode all’OLAF e all’invio di eventuali successivi aggiornamenti. </w:t>
      </w:r>
    </w:p>
    <w:p w14:paraId="592653BB" w14:textId="77777777" w:rsidR="007948B3" w:rsidRDefault="00D1474C" w:rsidP="00A27A92">
      <w:pPr>
        <w:autoSpaceDE w:val="0"/>
        <w:autoSpaceDN w:val="0"/>
        <w:adjustRightInd w:val="0"/>
        <w:spacing w:line="300" w:lineRule="atLeast"/>
        <w:jc w:val="both"/>
        <w:rPr>
          <w:rStyle w:val="FontStyle31"/>
          <w:rFonts w:asciiTheme="majorHAnsi" w:hAnsiTheme="majorHAnsi" w:cstheme="majorHAnsi"/>
          <w:sz w:val="22"/>
          <w:szCs w:val="22"/>
        </w:rPr>
      </w:pPr>
      <w:r w:rsidRPr="00A27A92">
        <w:rPr>
          <w:rStyle w:val="FontStyle31"/>
          <w:rFonts w:asciiTheme="majorHAnsi" w:hAnsiTheme="majorHAnsi" w:cstheme="majorHAnsi"/>
          <w:sz w:val="22"/>
          <w:szCs w:val="22"/>
        </w:rPr>
        <w:t xml:space="preserve">Una volta che le </w:t>
      </w:r>
      <w:r w:rsidR="00285F4B">
        <w:rPr>
          <w:rStyle w:val="FontStyle31"/>
          <w:rFonts w:asciiTheme="majorHAnsi" w:hAnsiTheme="majorHAnsi" w:cstheme="majorHAnsi"/>
          <w:sz w:val="22"/>
          <w:szCs w:val="22"/>
        </w:rPr>
        <w:t>A</w:t>
      </w:r>
      <w:r w:rsidRPr="00A27A92">
        <w:rPr>
          <w:rStyle w:val="FontStyle31"/>
          <w:rFonts w:asciiTheme="majorHAnsi" w:hAnsiTheme="majorHAnsi" w:cstheme="majorHAnsi"/>
          <w:sz w:val="22"/>
          <w:szCs w:val="22"/>
        </w:rPr>
        <w:t xml:space="preserve">utorità competenti </w:t>
      </w:r>
      <w:r w:rsidR="00285F4B">
        <w:rPr>
          <w:rStyle w:val="FontStyle31"/>
          <w:rFonts w:asciiTheme="majorHAnsi" w:hAnsiTheme="majorHAnsi" w:cstheme="majorHAnsi"/>
          <w:sz w:val="22"/>
          <w:szCs w:val="22"/>
        </w:rPr>
        <w:t>abbiano</w:t>
      </w:r>
      <w:r w:rsidR="00285F4B" w:rsidRPr="00A27A92">
        <w:rPr>
          <w:rStyle w:val="FontStyle31"/>
          <w:rFonts w:asciiTheme="majorHAnsi" w:hAnsiTheme="majorHAnsi" w:cstheme="majorHAnsi"/>
          <w:sz w:val="22"/>
          <w:szCs w:val="22"/>
        </w:rPr>
        <w:t xml:space="preserve"> </w:t>
      </w:r>
      <w:r w:rsidRPr="00A27A92">
        <w:rPr>
          <w:rStyle w:val="FontStyle31"/>
          <w:rFonts w:asciiTheme="majorHAnsi" w:hAnsiTheme="majorHAnsi" w:cstheme="majorHAnsi"/>
          <w:sz w:val="22"/>
          <w:szCs w:val="22"/>
        </w:rPr>
        <w:t xml:space="preserve">concluso un'indagine su una </w:t>
      </w:r>
      <w:proofErr w:type="gramStart"/>
      <w:r w:rsidRPr="00A27A92">
        <w:rPr>
          <w:rStyle w:val="FontStyle31"/>
          <w:rFonts w:asciiTheme="majorHAnsi" w:hAnsiTheme="majorHAnsi" w:cstheme="majorHAnsi"/>
          <w:sz w:val="22"/>
          <w:szCs w:val="22"/>
        </w:rPr>
        <w:t>frode</w:t>
      </w:r>
      <w:r w:rsidR="007948B3">
        <w:rPr>
          <w:rStyle w:val="FontStyle31"/>
          <w:rFonts w:asciiTheme="majorHAnsi" w:hAnsiTheme="majorHAnsi" w:cstheme="majorHAnsi"/>
          <w:sz w:val="22"/>
          <w:szCs w:val="22"/>
        </w:rPr>
        <w:t xml:space="preserve">, </w:t>
      </w:r>
      <w:r w:rsidRPr="00A27A92">
        <w:rPr>
          <w:rStyle w:val="FontStyle31"/>
          <w:rFonts w:asciiTheme="majorHAnsi" w:hAnsiTheme="majorHAnsi" w:cstheme="majorHAnsi"/>
          <w:sz w:val="22"/>
          <w:szCs w:val="22"/>
        </w:rPr>
        <w:t xml:space="preserve"> si</w:t>
      </w:r>
      <w:proofErr w:type="gramEnd"/>
      <w:r w:rsidRPr="00A27A92">
        <w:rPr>
          <w:rStyle w:val="FontStyle31"/>
          <w:rFonts w:asciiTheme="majorHAnsi" w:hAnsiTheme="majorHAnsi" w:cstheme="majorHAnsi"/>
          <w:sz w:val="22"/>
          <w:szCs w:val="22"/>
        </w:rPr>
        <w:t xml:space="preserve"> </w:t>
      </w:r>
      <w:r w:rsidR="00A83661" w:rsidRPr="00A27A92">
        <w:rPr>
          <w:rStyle w:val="FontStyle31"/>
          <w:rFonts w:asciiTheme="majorHAnsi" w:hAnsiTheme="majorHAnsi" w:cstheme="majorHAnsi"/>
          <w:sz w:val="22"/>
          <w:szCs w:val="22"/>
        </w:rPr>
        <w:t>procederà</w:t>
      </w:r>
      <w:r w:rsidRPr="00A27A92">
        <w:rPr>
          <w:rStyle w:val="FontStyle31"/>
          <w:rFonts w:asciiTheme="majorHAnsi" w:hAnsiTheme="majorHAnsi" w:cstheme="majorHAnsi"/>
          <w:sz w:val="22"/>
          <w:szCs w:val="22"/>
        </w:rPr>
        <w:t xml:space="preserve"> </w:t>
      </w:r>
      <w:r w:rsidR="0051643B">
        <w:rPr>
          <w:rStyle w:val="FontStyle31"/>
          <w:rFonts w:asciiTheme="majorHAnsi" w:hAnsiTheme="majorHAnsi" w:cstheme="majorHAnsi"/>
          <w:sz w:val="22"/>
          <w:szCs w:val="22"/>
        </w:rPr>
        <w:t xml:space="preserve">al </w:t>
      </w:r>
      <w:r w:rsidRPr="00A27A92">
        <w:rPr>
          <w:rStyle w:val="FontStyle31"/>
          <w:rFonts w:asciiTheme="majorHAnsi" w:hAnsiTheme="majorHAnsi" w:cstheme="majorHAnsi"/>
          <w:sz w:val="22"/>
          <w:szCs w:val="22"/>
        </w:rPr>
        <w:t xml:space="preserve"> riesame di tutti i procedimenti, le procedure o i controlli connessi alla frode potenziale o accertata.</w:t>
      </w:r>
    </w:p>
    <w:p w14:paraId="2E670068" w14:textId="77777777" w:rsidR="00D1474C" w:rsidRPr="00A27A92" w:rsidRDefault="00A83661" w:rsidP="00A27A92">
      <w:pPr>
        <w:autoSpaceDE w:val="0"/>
        <w:autoSpaceDN w:val="0"/>
        <w:adjustRightInd w:val="0"/>
        <w:spacing w:line="300" w:lineRule="atLeast"/>
        <w:jc w:val="both"/>
        <w:rPr>
          <w:rStyle w:val="FontStyle31"/>
          <w:rFonts w:asciiTheme="majorHAnsi" w:hAnsiTheme="majorHAnsi" w:cstheme="majorHAnsi"/>
          <w:sz w:val="22"/>
          <w:szCs w:val="22"/>
        </w:rPr>
      </w:pPr>
      <w:r w:rsidRPr="00A27A92">
        <w:rPr>
          <w:rStyle w:val="FontStyle31"/>
          <w:rFonts w:asciiTheme="majorHAnsi" w:hAnsiTheme="majorHAnsi" w:cstheme="majorHAnsi"/>
          <w:sz w:val="22"/>
          <w:szCs w:val="22"/>
        </w:rPr>
        <w:t>Verrà, quindi, integrata con gli esiti</w:t>
      </w:r>
      <w:r w:rsidR="00D1474C" w:rsidRPr="00A27A92">
        <w:rPr>
          <w:rStyle w:val="FontStyle31"/>
          <w:rFonts w:asciiTheme="majorHAnsi" w:hAnsiTheme="majorHAnsi" w:cstheme="majorHAnsi"/>
          <w:sz w:val="22"/>
          <w:szCs w:val="22"/>
        </w:rPr>
        <w:t xml:space="preserve"> la successiva</w:t>
      </w:r>
      <w:r w:rsidRPr="00A27A92">
        <w:rPr>
          <w:rStyle w:val="FontStyle31"/>
          <w:rFonts w:asciiTheme="majorHAnsi" w:hAnsiTheme="majorHAnsi" w:cstheme="majorHAnsi"/>
          <w:sz w:val="22"/>
          <w:szCs w:val="22"/>
        </w:rPr>
        <w:t xml:space="preserve"> revisione dell'autovalutazione</w:t>
      </w:r>
      <w:r w:rsidR="00D1474C" w:rsidRPr="00A27A92">
        <w:rPr>
          <w:rStyle w:val="FontStyle31"/>
          <w:rFonts w:asciiTheme="majorHAnsi" w:hAnsiTheme="majorHAnsi" w:cstheme="majorHAnsi"/>
          <w:sz w:val="22"/>
          <w:szCs w:val="22"/>
        </w:rPr>
        <w:t xml:space="preserve">. </w:t>
      </w:r>
    </w:p>
    <w:p w14:paraId="40875698" w14:textId="77777777" w:rsidR="00BF6143" w:rsidRPr="008D622D" w:rsidRDefault="00BF6143" w:rsidP="008D622D">
      <w:pPr>
        <w:autoSpaceDE w:val="0"/>
        <w:autoSpaceDN w:val="0"/>
        <w:adjustRightInd w:val="0"/>
        <w:spacing w:line="300" w:lineRule="atLeast"/>
        <w:ind w:left="432"/>
        <w:jc w:val="both"/>
        <w:rPr>
          <w:rFonts w:asciiTheme="majorHAnsi" w:hAnsiTheme="majorHAnsi" w:cstheme="majorHAnsi"/>
          <w:i/>
          <w:iCs/>
          <w:sz w:val="22"/>
          <w:szCs w:val="22"/>
        </w:rPr>
      </w:pPr>
    </w:p>
    <w:p w14:paraId="2311E3A1" w14:textId="77777777" w:rsidR="00BF6143" w:rsidRPr="008D622D" w:rsidRDefault="00BF6143" w:rsidP="008D622D">
      <w:pPr>
        <w:spacing w:line="300" w:lineRule="atLeast"/>
        <w:ind w:left="432"/>
        <w:jc w:val="both"/>
        <w:rPr>
          <w:rFonts w:asciiTheme="majorHAnsi" w:hAnsiTheme="majorHAnsi" w:cstheme="majorHAnsi"/>
          <w:sz w:val="22"/>
          <w:szCs w:val="22"/>
        </w:rPr>
      </w:pPr>
    </w:p>
    <w:p w14:paraId="00566C3D" w14:textId="77777777" w:rsidR="00BF6143" w:rsidRPr="008D622D" w:rsidRDefault="00BF6143" w:rsidP="008D622D">
      <w:pPr>
        <w:spacing w:line="300" w:lineRule="atLeast"/>
        <w:ind w:left="432"/>
        <w:jc w:val="both"/>
        <w:rPr>
          <w:rFonts w:asciiTheme="majorHAnsi" w:hAnsiTheme="majorHAnsi" w:cstheme="majorHAnsi"/>
          <w:sz w:val="22"/>
          <w:szCs w:val="22"/>
        </w:rPr>
      </w:pPr>
    </w:p>
    <w:sectPr w:rsidR="00BF6143" w:rsidRPr="008D622D" w:rsidSect="00BF6143">
      <w:headerReference w:type="default" r:id="rId13"/>
      <w:footerReference w:type="default" r:id="rId14"/>
      <w:pgSz w:w="11900" w:h="16840"/>
      <w:pgMar w:top="2242"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F66A9" w14:textId="77777777" w:rsidR="00CA4AA3" w:rsidRDefault="00CA4AA3" w:rsidP="007A7E06">
      <w:r>
        <w:separator/>
      </w:r>
    </w:p>
  </w:endnote>
  <w:endnote w:type="continuationSeparator" w:id="0">
    <w:p w14:paraId="2BA17EBB" w14:textId="77777777" w:rsidR="00CA4AA3" w:rsidRDefault="00CA4AA3" w:rsidP="007A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venir Light">
    <w:altName w:val="Century Gothic"/>
    <w:charset w:val="00"/>
    <w:family w:val="auto"/>
    <w:pitch w:val="variable"/>
    <w:sig w:usb0="800000AF" w:usb1="5000204A" w:usb2="00000000" w:usb3="00000000" w:csb0="0000009B"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76B51" w14:textId="77777777" w:rsidR="00290044" w:rsidRPr="00FD7047" w:rsidRDefault="00290044" w:rsidP="007A7E06">
    <w:pPr>
      <w:pStyle w:val="Pidipagina"/>
      <w:pBdr>
        <w:top w:val="single" w:sz="4" w:space="1" w:color="auto"/>
      </w:pBdr>
      <w:ind w:right="360"/>
      <w:rPr>
        <w:rFonts w:ascii="Avenir Light" w:hAnsi="Avenir Light"/>
        <w:iC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9484" w14:textId="77777777" w:rsidR="00290044" w:rsidRPr="00FD7047" w:rsidRDefault="001E4869" w:rsidP="001E4869">
    <w:pPr>
      <w:pStyle w:val="Style3"/>
      <w:widowControl/>
      <w:spacing w:line="300" w:lineRule="atLeast"/>
      <w:ind w:left="432"/>
      <w:jc w:val="center"/>
      <w:rPr>
        <w:rFonts w:ascii="Avenir Light" w:hAnsi="Avenir Light"/>
        <w:iCs/>
        <w:sz w:val="20"/>
        <w:szCs w:val="20"/>
      </w:rPr>
    </w:pPr>
    <w:r w:rsidRPr="001E4869">
      <w:rPr>
        <w:rFonts w:ascii="Avenir Light" w:hAnsi="Avenir Light" w:cstheme="minorBidi"/>
        <w:iCs/>
        <w:sz w:val="20"/>
        <w:szCs w:val="20"/>
      </w:rPr>
      <w:t>POLITICA E PROCEDURA ANTIFRODE</w:t>
    </w:r>
    <w:r>
      <w:rPr>
        <w:rFonts w:ascii="Avenir Light" w:hAnsi="Avenir Light" w:cstheme="minorBidi"/>
        <w:iCs/>
        <w:sz w:val="20"/>
        <w:szCs w:val="20"/>
      </w:rPr>
      <w:t xml:space="preserve"> - </w:t>
    </w:r>
    <w:r w:rsidR="00290044" w:rsidRPr="00FD7047">
      <w:rPr>
        <w:rFonts w:ascii="Avenir Light" w:hAnsi="Avenir Light"/>
        <w:iCs/>
        <w:sz w:val="20"/>
        <w:szCs w:val="20"/>
      </w:rPr>
      <w:t xml:space="preserve">PO FSE </w:t>
    </w:r>
    <w:r w:rsidR="00290044">
      <w:rPr>
        <w:rFonts w:ascii="Avenir Light" w:hAnsi="Avenir Light"/>
        <w:iCs/>
        <w:sz w:val="20"/>
        <w:szCs w:val="20"/>
      </w:rPr>
      <w:t>2014-2020 - Regione</w:t>
    </w:r>
    <w:r>
      <w:rPr>
        <w:rFonts w:ascii="Avenir Light" w:hAnsi="Avenir Light"/>
        <w:iCs/>
        <w:sz w:val="20"/>
        <w:szCs w:val="20"/>
      </w:rPr>
      <w:t xml:space="preserve"> Basilicata            </w:t>
    </w:r>
    <w:r w:rsidR="00290044">
      <w:rPr>
        <w:rFonts w:ascii="Avenir Light" w:hAnsi="Avenir Light"/>
        <w:iCs/>
        <w:sz w:val="20"/>
        <w:szCs w:val="20"/>
      </w:rPr>
      <w:t xml:space="preserve">  Pag.</w:t>
    </w:r>
    <w:r w:rsidR="00290044" w:rsidRPr="00FD7047">
      <w:rPr>
        <w:rFonts w:ascii="Avenir Light" w:hAnsi="Avenir Light"/>
        <w:iCs/>
        <w:sz w:val="20"/>
        <w:szCs w:val="20"/>
      </w:rPr>
      <w:t xml:space="preserve"> </w:t>
    </w:r>
    <w:r w:rsidR="00290044">
      <w:rPr>
        <w:rFonts w:ascii="Avenir Light" w:hAnsi="Avenir Light"/>
        <w:iCs/>
        <w:sz w:val="20"/>
        <w:szCs w:val="20"/>
      </w:rPr>
      <w:fldChar w:fldCharType="begin"/>
    </w:r>
    <w:r w:rsidR="00290044">
      <w:rPr>
        <w:rFonts w:ascii="Avenir Light" w:hAnsi="Avenir Light"/>
        <w:iCs/>
        <w:sz w:val="20"/>
        <w:szCs w:val="20"/>
      </w:rPr>
      <w:instrText xml:space="preserve"> PAGE  </w:instrText>
    </w:r>
    <w:r w:rsidR="00290044">
      <w:rPr>
        <w:rFonts w:ascii="Avenir Light" w:hAnsi="Avenir Light"/>
        <w:iCs/>
        <w:sz w:val="20"/>
        <w:szCs w:val="20"/>
      </w:rPr>
      <w:fldChar w:fldCharType="separate"/>
    </w:r>
    <w:r w:rsidR="00090A25">
      <w:rPr>
        <w:rFonts w:ascii="Avenir Light" w:hAnsi="Avenir Light"/>
        <w:iCs/>
        <w:noProof/>
        <w:sz w:val="20"/>
        <w:szCs w:val="20"/>
      </w:rPr>
      <w:t>2</w:t>
    </w:r>
    <w:r w:rsidR="00290044">
      <w:rPr>
        <w:rFonts w:ascii="Avenir Light" w:hAnsi="Avenir Light"/>
        <w:iCs/>
        <w:sz w:val="20"/>
        <w:szCs w:val="20"/>
      </w:rPr>
      <w:fldChar w:fldCharType="end"/>
    </w:r>
    <w:r w:rsidR="00290044" w:rsidRPr="00FD7047">
      <w:rPr>
        <w:rFonts w:ascii="Avenir Light" w:hAnsi="Avenir Light"/>
        <w:iCs/>
        <w:sz w:val="20"/>
        <w:szCs w:val="20"/>
      </w:rPr>
      <w:t xml:space="preserve"> di</w:t>
    </w:r>
    <w:r w:rsidR="00290044" w:rsidRPr="00FD7047">
      <w:rPr>
        <w:rFonts w:ascii="Avenir Light" w:hAnsi="Avenir Light"/>
        <w:iCs/>
        <w:sz w:val="20"/>
        <w:szCs w:val="20"/>
      </w:rPr>
      <w:fldChar w:fldCharType="begin"/>
    </w:r>
    <w:r w:rsidR="00290044" w:rsidRPr="00FD7047">
      <w:rPr>
        <w:rFonts w:ascii="Avenir Light" w:hAnsi="Avenir Light"/>
        <w:iCs/>
        <w:sz w:val="20"/>
        <w:szCs w:val="20"/>
      </w:rPr>
      <w:instrText xml:space="preserve"> NUMPAGES </w:instrText>
    </w:r>
    <w:r w:rsidR="00290044" w:rsidRPr="00FD7047">
      <w:rPr>
        <w:rFonts w:ascii="Avenir Light" w:hAnsi="Avenir Light"/>
        <w:iCs/>
        <w:sz w:val="20"/>
        <w:szCs w:val="20"/>
      </w:rPr>
      <w:fldChar w:fldCharType="separate"/>
    </w:r>
    <w:r w:rsidR="00090A25">
      <w:rPr>
        <w:rFonts w:ascii="Avenir Light" w:hAnsi="Avenir Light"/>
        <w:iCs/>
        <w:noProof/>
        <w:sz w:val="20"/>
        <w:szCs w:val="20"/>
      </w:rPr>
      <w:t>17</w:t>
    </w:r>
    <w:r w:rsidR="00290044" w:rsidRPr="00FD7047">
      <w:rPr>
        <w:rFonts w:ascii="Avenir Light" w:hAnsi="Avenir Light"/>
        <w:i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67C6" w14:textId="77777777" w:rsidR="00A83738" w:rsidRDefault="00A83738" w:rsidP="006337E6">
    <w:pPr>
      <w:pStyle w:val="Pidipagina"/>
      <w:pBdr>
        <w:top w:val="single" w:sz="4" w:space="1" w:color="auto"/>
      </w:pBdr>
      <w:ind w:right="360"/>
    </w:pPr>
    <w:r w:rsidRPr="001E4869">
      <w:rPr>
        <w:rFonts w:ascii="Avenir Light" w:hAnsi="Avenir Light"/>
        <w:iCs/>
        <w:sz w:val="20"/>
        <w:szCs w:val="20"/>
      </w:rPr>
      <w:t>POLITICA E PROCEDURA ANTIFRODE</w:t>
    </w:r>
    <w:r>
      <w:rPr>
        <w:rFonts w:ascii="Avenir Light" w:hAnsi="Avenir Light"/>
        <w:iCs/>
        <w:sz w:val="20"/>
        <w:szCs w:val="20"/>
      </w:rPr>
      <w:t xml:space="preserve"> - </w:t>
    </w:r>
    <w:r w:rsidRPr="00FD7047">
      <w:rPr>
        <w:rFonts w:ascii="Avenir Light" w:hAnsi="Avenir Light"/>
        <w:iCs/>
        <w:sz w:val="20"/>
        <w:szCs w:val="20"/>
      </w:rPr>
      <w:t xml:space="preserve">PO FSE </w:t>
    </w:r>
    <w:r>
      <w:rPr>
        <w:rFonts w:ascii="Avenir Light" w:hAnsi="Avenir Light"/>
        <w:iCs/>
        <w:sz w:val="20"/>
        <w:szCs w:val="20"/>
      </w:rPr>
      <w:t>2014-2020 - Regione Basilicata              Pag.</w:t>
    </w:r>
    <w:r w:rsidRPr="00FD7047">
      <w:rPr>
        <w:rFonts w:ascii="Avenir Light" w:hAnsi="Avenir Light"/>
        <w:iCs/>
        <w:sz w:val="20"/>
        <w:szCs w:val="20"/>
      </w:rPr>
      <w:t xml:space="preserve"> </w:t>
    </w:r>
    <w:r w:rsidRPr="00FD7047">
      <w:rPr>
        <w:rFonts w:ascii="Avenir Light" w:hAnsi="Avenir Light"/>
        <w:iCs/>
        <w:sz w:val="20"/>
        <w:szCs w:val="20"/>
      </w:rPr>
      <w:fldChar w:fldCharType="begin"/>
    </w:r>
    <w:r w:rsidRPr="00FD7047">
      <w:rPr>
        <w:rFonts w:ascii="Avenir Light" w:hAnsi="Avenir Light"/>
        <w:iCs/>
        <w:sz w:val="20"/>
        <w:szCs w:val="20"/>
      </w:rPr>
      <w:instrText xml:space="preserve"> PAGE </w:instrText>
    </w:r>
    <w:r w:rsidRPr="00FD7047">
      <w:rPr>
        <w:rFonts w:ascii="Avenir Light" w:hAnsi="Avenir Light"/>
        <w:iCs/>
        <w:sz w:val="20"/>
        <w:szCs w:val="20"/>
      </w:rPr>
      <w:fldChar w:fldCharType="separate"/>
    </w:r>
    <w:r w:rsidR="00090A25">
      <w:rPr>
        <w:rFonts w:ascii="Avenir Light" w:hAnsi="Avenir Light"/>
        <w:iCs/>
        <w:noProof/>
        <w:sz w:val="20"/>
        <w:szCs w:val="20"/>
      </w:rPr>
      <w:t>17</w:t>
    </w:r>
    <w:r w:rsidRPr="00FD7047">
      <w:rPr>
        <w:rFonts w:ascii="Avenir Light" w:hAnsi="Avenir Light"/>
        <w:iCs/>
        <w:sz w:val="20"/>
        <w:szCs w:val="20"/>
      </w:rPr>
      <w:fldChar w:fldCharType="end"/>
    </w:r>
    <w:r w:rsidRPr="00FD7047">
      <w:rPr>
        <w:rFonts w:ascii="Avenir Light" w:hAnsi="Avenir Light"/>
        <w:iCs/>
        <w:sz w:val="20"/>
        <w:szCs w:val="20"/>
      </w:rPr>
      <w:t xml:space="preserve"> di </w:t>
    </w:r>
    <w:r w:rsidRPr="00FD7047">
      <w:rPr>
        <w:rFonts w:ascii="Avenir Light" w:hAnsi="Avenir Light"/>
        <w:iCs/>
        <w:sz w:val="20"/>
        <w:szCs w:val="20"/>
      </w:rPr>
      <w:fldChar w:fldCharType="begin"/>
    </w:r>
    <w:r w:rsidRPr="00FD7047">
      <w:rPr>
        <w:rFonts w:ascii="Avenir Light" w:hAnsi="Avenir Light"/>
        <w:iCs/>
        <w:sz w:val="20"/>
        <w:szCs w:val="20"/>
      </w:rPr>
      <w:instrText xml:space="preserve"> NUMPAGES </w:instrText>
    </w:r>
    <w:r w:rsidRPr="00FD7047">
      <w:rPr>
        <w:rFonts w:ascii="Avenir Light" w:hAnsi="Avenir Light"/>
        <w:iCs/>
        <w:sz w:val="20"/>
        <w:szCs w:val="20"/>
      </w:rPr>
      <w:fldChar w:fldCharType="separate"/>
    </w:r>
    <w:r w:rsidR="00090A25">
      <w:rPr>
        <w:rFonts w:ascii="Avenir Light" w:hAnsi="Avenir Light"/>
        <w:iCs/>
        <w:noProof/>
        <w:sz w:val="20"/>
        <w:szCs w:val="20"/>
      </w:rPr>
      <w:t>17</w:t>
    </w:r>
    <w:r w:rsidRPr="00FD7047">
      <w:rPr>
        <w:rFonts w:ascii="Avenir Light" w:hAnsi="Avenir Light"/>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EB9A" w14:textId="77777777" w:rsidR="00CA4AA3" w:rsidRDefault="00CA4AA3" w:rsidP="007A7E06">
      <w:r>
        <w:separator/>
      </w:r>
    </w:p>
  </w:footnote>
  <w:footnote w:type="continuationSeparator" w:id="0">
    <w:p w14:paraId="6E924945" w14:textId="77777777" w:rsidR="00CA4AA3" w:rsidRDefault="00CA4AA3" w:rsidP="007A7E06">
      <w:r>
        <w:continuationSeparator/>
      </w:r>
    </w:p>
  </w:footnote>
  <w:footnote w:id="1">
    <w:p w14:paraId="10A350EE" w14:textId="77777777" w:rsidR="000752C8" w:rsidRDefault="000752C8" w:rsidP="00CE3BB3">
      <w:pPr>
        <w:pStyle w:val="Style19"/>
        <w:widowControl/>
        <w:spacing w:line="240" w:lineRule="auto"/>
        <w:rPr>
          <w:rStyle w:val="FontStyle32"/>
        </w:rPr>
      </w:pPr>
      <w:r>
        <w:rPr>
          <w:rStyle w:val="Rimandonotaapidipagina"/>
        </w:rPr>
        <w:footnoteRef/>
      </w:r>
      <w:r>
        <w:t xml:space="preserve"> </w:t>
      </w:r>
      <w:r>
        <w:rPr>
          <w:rStyle w:val="FontStyle32"/>
        </w:rPr>
        <w:t>Reg. (UE) n. 1303/2013 articolo 143 (Rettifiche finanziarie effettuate dagli Stati membri):</w:t>
      </w:r>
    </w:p>
    <w:p w14:paraId="64646FF5" w14:textId="77777777" w:rsidR="000752C8" w:rsidRDefault="000752C8" w:rsidP="00805D4D">
      <w:pPr>
        <w:pStyle w:val="Style19"/>
        <w:widowControl/>
        <w:spacing w:line="240" w:lineRule="auto"/>
      </w:pPr>
      <w:r>
        <w:rPr>
          <w:rStyle w:val="FontStyle32"/>
        </w:rPr>
        <w:t>"I. Spelta in primo luogo agli Stati membri fare accertamenti sulle irregolarità, effettuare le rettifiche finanziarie necessarie e procedere ai recuperi. Nel caso di un'irregolarità sistemica, lo Stato membro estende le proprie indagini a tulle le operazioni che potrebbero essere interessale.</w:t>
      </w:r>
    </w:p>
  </w:footnote>
  <w:footnote w:id="2">
    <w:p w14:paraId="7C27FE5D" w14:textId="77777777" w:rsidR="000752C8" w:rsidRDefault="000752C8" w:rsidP="00CE3BB3">
      <w:pPr>
        <w:pStyle w:val="Testonotaapidipagina"/>
        <w:jc w:val="both"/>
        <w:rPr>
          <w:rStyle w:val="FontStyle32"/>
        </w:rPr>
      </w:pPr>
      <w:r>
        <w:rPr>
          <w:rStyle w:val="Rimandonotaapidipagina"/>
        </w:rPr>
        <w:footnoteRef/>
      </w:r>
      <w:r>
        <w:t xml:space="preserve"> </w:t>
      </w:r>
      <w:r>
        <w:rPr>
          <w:rStyle w:val="FontStyle32"/>
        </w:rPr>
        <w:t>Gli Stati membri procedono alle rettifiche finanziarie necessarie in relazione alle irregolarità isolate o sistemiche individuale nell'ambito di operazioni o programmi operativi. Le rettifiche finanziarie consistono in una soppressione totale o parziale del contributo pubblico a un'operazione o programma operativo. Gli Stati membri tengono conto della natura e della gravità delle irregolarità e della perdita finanziaria che ne risulta per i fondi o per il FEAMP e apporta una rettifica proporzionale. L'autorità di gestione inserisce le rettifiche nei bilanci del periodo contabile nel quale è decisa la soppressione.</w:t>
      </w:r>
    </w:p>
    <w:p w14:paraId="2556395C" w14:textId="77777777" w:rsidR="000752C8" w:rsidRDefault="000752C8" w:rsidP="00CE3BB3">
      <w:pPr>
        <w:pStyle w:val="Style19"/>
        <w:widowControl/>
        <w:spacing w:line="240" w:lineRule="auto"/>
        <w:rPr>
          <w:rStyle w:val="FontStyle32"/>
        </w:rPr>
      </w:pPr>
      <w:r>
        <w:rPr>
          <w:rStyle w:val="FontStyle32"/>
        </w:rPr>
        <w:t>Il contributo soppresso a norma del paragrafo 2 non può essere reimpiegalo per operazioni oggetto di rettifica o, laddove la rettifica finanziaria riguardi una irregolarità sistemica, per operazioni interessale da tale irregolarità</w:t>
      </w:r>
    </w:p>
    <w:p w14:paraId="77E356C2" w14:textId="77777777" w:rsidR="000752C8" w:rsidRDefault="000752C8" w:rsidP="00CE3BB3">
      <w:pPr>
        <w:pStyle w:val="Testonotaapidipagina"/>
        <w:jc w:val="both"/>
      </w:pPr>
      <w:r>
        <w:rPr>
          <w:rStyle w:val="FontStyle32"/>
        </w:rPr>
        <w:t>Reg. Del. (UE) 1970/2015 art. 2 lett. b) «primo verbale amministrativo o giudiziario»: una prima valutazione scritta stilata da un'autorità competerne, amministrativa o giudiziaria, che in base a fatti specifici accerta l’esistenza di un’irregolarità, ferma restando la possibilità di rivedere o revocare tale accertamento alla luce degli sviluppi del procedimento amministrativo o giudiziario.</w:t>
      </w:r>
    </w:p>
  </w:footnote>
  <w:footnote w:id="3">
    <w:p w14:paraId="67845699" w14:textId="77777777" w:rsidR="00264C10" w:rsidRDefault="00264C10" w:rsidP="00264C10">
      <w:pPr>
        <w:pStyle w:val="Testonotaapidipagina"/>
        <w:rPr>
          <w:rFonts w:ascii="Calibri" w:hAnsi="Calibri" w:cs="Times New Roman"/>
        </w:rPr>
      </w:pPr>
      <w:r>
        <w:rPr>
          <w:rStyle w:val="Rimandonotaapidipagina"/>
        </w:rPr>
        <w:footnoteRef/>
      </w:r>
      <w:r>
        <w:t xml:space="preserve"> </w:t>
      </w:r>
      <w:r>
        <w:rPr>
          <w:rFonts w:ascii="Avenir Light" w:hAnsi="Avenir Light"/>
          <w:bCs/>
          <w:sz w:val="20"/>
          <w:szCs w:val="20"/>
        </w:rPr>
        <w:t>fattore associato al livello di rischio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71BE6" w14:textId="77777777" w:rsidR="00290044" w:rsidRDefault="00290044">
    <w:pPr>
      <w:pStyle w:val="Intestazione"/>
    </w:pPr>
    <w:r>
      <w:rPr>
        <w:noProof/>
      </w:rPr>
      <w:drawing>
        <wp:anchor distT="0" distB="0" distL="114300" distR="114300" simplePos="0" relativeHeight="251658240" behindDoc="0" locked="0" layoutInCell="1" allowOverlap="1" wp14:anchorId="19ED26B9" wp14:editId="39F33D9B">
          <wp:simplePos x="0" y="0"/>
          <wp:positionH relativeFrom="column">
            <wp:posOffset>556260</wp:posOffset>
          </wp:positionH>
          <wp:positionV relativeFrom="paragraph">
            <wp:posOffset>67310</wp:posOffset>
          </wp:positionV>
          <wp:extent cx="5000625" cy="714375"/>
          <wp:effectExtent l="0" t="0" r="9525" b="9525"/>
          <wp:wrapNone/>
          <wp:docPr id="13" name="Immagine 13" descr="gruppo loghi FS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po loghi FS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anchor>
      </w:drawing>
    </w:r>
  </w:p>
  <w:p w14:paraId="637618C0" w14:textId="77777777" w:rsidR="00290044" w:rsidRDefault="00290044">
    <w:pPr>
      <w:pStyle w:val="Intestazione"/>
    </w:pPr>
  </w:p>
  <w:p w14:paraId="44A0618E" w14:textId="77777777" w:rsidR="00290044" w:rsidRDefault="00290044">
    <w:pPr>
      <w:pStyle w:val="Intestazione"/>
    </w:pPr>
  </w:p>
  <w:p w14:paraId="57CB5C53" w14:textId="77777777" w:rsidR="00290044" w:rsidRDefault="002900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2B25B" w14:textId="77777777" w:rsidR="00A83738" w:rsidRDefault="00A83738">
    <w:pPr>
      <w:pStyle w:val="Intestazione"/>
    </w:pPr>
    <w:r>
      <w:rPr>
        <w:noProof/>
      </w:rPr>
      <w:drawing>
        <wp:anchor distT="0" distB="0" distL="114300" distR="114300" simplePos="0" relativeHeight="251664384" behindDoc="0" locked="0" layoutInCell="1" allowOverlap="1" wp14:anchorId="438F3834" wp14:editId="686BF503">
          <wp:simplePos x="0" y="0"/>
          <wp:positionH relativeFrom="column">
            <wp:posOffset>571500</wp:posOffset>
          </wp:positionH>
          <wp:positionV relativeFrom="paragraph">
            <wp:posOffset>-54610</wp:posOffset>
          </wp:positionV>
          <wp:extent cx="5000625" cy="714375"/>
          <wp:effectExtent l="0" t="0" r="3175" b="0"/>
          <wp:wrapNone/>
          <wp:docPr id="32" name="Immagine 32" descr="gruppo loghi FS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po loghi FS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anchor>
      </w:drawing>
    </w:r>
  </w:p>
  <w:p w14:paraId="6DE11A89" w14:textId="77777777" w:rsidR="00A83738" w:rsidRDefault="00A83738">
    <w:pPr>
      <w:pStyle w:val="Intestazione"/>
    </w:pPr>
  </w:p>
  <w:p w14:paraId="6FC3E391" w14:textId="77777777" w:rsidR="00A83738" w:rsidRDefault="00A83738">
    <w:pPr>
      <w:pStyle w:val="Intestazione"/>
    </w:pPr>
  </w:p>
  <w:p w14:paraId="48FE1DCC" w14:textId="77777777" w:rsidR="00A83738" w:rsidRDefault="00A83738">
    <w:pPr>
      <w:pStyle w:val="Intestazione"/>
    </w:pPr>
  </w:p>
  <w:p w14:paraId="57C9F925" w14:textId="77777777" w:rsidR="00A83738" w:rsidRDefault="00A83738"/>
  <w:p w14:paraId="7A67D8B4" w14:textId="77777777" w:rsidR="00A83738" w:rsidRDefault="00A837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15:restartNumberingAfterBreak="0">
    <w:nsid w:val="035925B4"/>
    <w:multiLevelType w:val="hybridMultilevel"/>
    <w:tmpl w:val="26C24000"/>
    <w:lvl w:ilvl="0" w:tplc="4D6CAEF6">
      <w:numFmt w:val="bullet"/>
      <w:lvlText w:val=""/>
      <w:lvlJc w:val="left"/>
      <w:pPr>
        <w:ind w:left="1501" w:hanging="360"/>
      </w:pPr>
      <w:rPr>
        <w:rFonts w:ascii="Symbol" w:eastAsiaTheme="minorEastAsia" w:hAnsi="Symbol" w:cstheme="majorHAnsi"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1BF66B1B"/>
    <w:multiLevelType w:val="hybridMultilevel"/>
    <w:tmpl w:val="96C0A8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330B97"/>
    <w:multiLevelType w:val="hybridMultilevel"/>
    <w:tmpl w:val="A93E3F20"/>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4" w15:restartNumberingAfterBreak="0">
    <w:nsid w:val="29FE40EE"/>
    <w:multiLevelType w:val="hybridMultilevel"/>
    <w:tmpl w:val="422A9CE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5" w15:restartNumberingAfterBreak="0">
    <w:nsid w:val="2FF46CF3"/>
    <w:multiLevelType w:val="hybridMultilevel"/>
    <w:tmpl w:val="CAE2FCE0"/>
    <w:lvl w:ilvl="0" w:tplc="04100001">
      <w:start w:val="1"/>
      <w:numFmt w:val="bullet"/>
      <w:lvlText w:val=""/>
      <w:lvlJc w:val="left"/>
      <w:pPr>
        <w:ind w:left="744" w:hanging="360"/>
      </w:pPr>
      <w:rPr>
        <w:rFonts w:ascii="Symbol" w:hAnsi="Symbol" w:hint="default"/>
      </w:rPr>
    </w:lvl>
    <w:lvl w:ilvl="1" w:tplc="04100003" w:tentative="1">
      <w:start w:val="1"/>
      <w:numFmt w:val="bullet"/>
      <w:lvlText w:val="o"/>
      <w:lvlJc w:val="left"/>
      <w:pPr>
        <w:ind w:left="1464" w:hanging="360"/>
      </w:pPr>
      <w:rPr>
        <w:rFonts w:ascii="Courier New" w:hAnsi="Courier New" w:cs="Courier New" w:hint="default"/>
      </w:rPr>
    </w:lvl>
    <w:lvl w:ilvl="2" w:tplc="04100005" w:tentative="1">
      <w:start w:val="1"/>
      <w:numFmt w:val="bullet"/>
      <w:lvlText w:val=""/>
      <w:lvlJc w:val="left"/>
      <w:pPr>
        <w:ind w:left="2184" w:hanging="360"/>
      </w:pPr>
      <w:rPr>
        <w:rFonts w:ascii="Wingdings" w:hAnsi="Wingdings" w:hint="default"/>
      </w:rPr>
    </w:lvl>
    <w:lvl w:ilvl="3" w:tplc="04100001" w:tentative="1">
      <w:start w:val="1"/>
      <w:numFmt w:val="bullet"/>
      <w:lvlText w:val=""/>
      <w:lvlJc w:val="left"/>
      <w:pPr>
        <w:ind w:left="2904" w:hanging="360"/>
      </w:pPr>
      <w:rPr>
        <w:rFonts w:ascii="Symbol" w:hAnsi="Symbol" w:hint="default"/>
      </w:rPr>
    </w:lvl>
    <w:lvl w:ilvl="4" w:tplc="04100003" w:tentative="1">
      <w:start w:val="1"/>
      <w:numFmt w:val="bullet"/>
      <w:lvlText w:val="o"/>
      <w:lvlJc w:val="left"/>
      <w:pPr>
        <w:ind w:left="3624" w:hanging="360"/>
      </w:pPr>
      <w:rPr>
        <w:rFonts w:ascii="Courier New" w:hAnsi="Courier New" w:cs="Courier New" w:hint="default"/>
      </w:rPr>
    </w:lvl>
    <w:lvl w:ilvl="5" w:tplc="04100005" w:tentative="1">
      <w:start w:val="1"/>
      <w:numFmt w:val="bullet"/>
      <w:lvlText w:val=""/>
      <w:lvlJc w:val="left"/>
      <w:pPr>
        <w:ind w:left="4344" w:hanging="360"/>
      </w:pPr>
      <w:rPr>
        <w:rFonts w:ascii="Wingdings" w:hAnsi="Wingdings" w:hint="default"/>
      </w:rPr>
    </w:lvl>
    <w:lvl w:ilvl="6" w:tplc="04100001" w:tentative="1">
      <w:start w:val="1"/>
      <w:numFmt w:val="bullet"/>
      <w:lvlText w:val=""/>
      <w:lvlJc w:val="left"/>
      <w:pPr>
        <w:ind w:left="5064" w:hanging="360"/>
      </w:pPr>
      <w:rPr>
        <w:rFonts w:ascii="Symbol" w:hAnsi="Symbol" w:hint="default"/>
      </w:rPr>
    </w:lvl>
    <w:lvl w:ilvl="7" w:tplc="04100003" w:tentative="1">
      <w:start w:val="1"/>
      <w:numFmt w:val="bullet"/>
      <w:lvlText w:val="o"/>
      <w:lvlJc w:val="left"/>
      <w:pPr>
        <w:ind w:left="5784" w:hanging="360"/>
      </w:pPr>
      <w:rPr>
        <w:rFonts w:ascii="Courier New" w:hAnsi="Courier New" w:cs="Courier New" w:hint="default"/>
      </w:rPr>
    </w:lvl>
    <w:lvl w:ilvl="8" w:tplc="04100005" w:tentative="1">
      <w:start w:val="1"/>
      <w:numFmt w:val="bullet"/>
      <w:lvlText w:val=""/>
      <w:lvlJc w:val="left"/>
      <w:pPr>
        <w:ind w:left="6504" w:hanging="360"/>
      </w:pPr>
      <w:rPr>
        <w:rFonts w:ascii="Wingdings" w:hAnsi="Wingdings" w:hint="default"/>
      </w:rPr>
    </w:lvl>
  </w:abstractNum>
  <w:abstractNum w:abstractNumId="6" w15:restartNumberingAfterBreak="0">
    <w:nsid w:val="42D77158"/>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7" w15:restartNumberingAfterBreak="0">
    <w:nsid w:val="433F0128"/>
    <w:multiLevelType w:val="hybridMultilevel"/>
    <w:tmpl w:val="2208F2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4706647A"/>
    <w:multiLevelType w:val="hybridMultilevel"/>
    <w:tmpl w:val="A7A4C6B4"/>
    <w:lvl w:ilvl="0" w:tplc="9BC8C56E">
      <w:start w:val="4"/>
      <w:numFmt w:val="bullet"/>
      <w:lvlText w:val="-"/>
      <w:lvlJc w:val="left"/>
      <w:pPr>
        <w:ind w:left="786" w:hanging="360"/>
      </w:pPr>
      <w:rPr>
        <w:rFonts w:ascii="Tahoma" w:eastAsia="MS Mincho" w:hAnsi="Tahoma" w:cs="Tahoma"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4B0E11B7"/>
    <w:multiLevelType w:val="hybridMultilevel"/>
    <w:tmpl w:val="B9CA0C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BB51D80"/>
    <w:multiLevelType w:val="hybridMultilevel"/>
    <w:tmpl w:val="F8BE26A0"/>
    <w:lvl w:ilvl="0" w:tplc="2AD22D3E">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15:restartNumberingAfterBreak="0">
    <w:nsid w:val="4C8B2E78"/>
    <w:multiLevelType w:val="hybridMultilevel"/>
    <w:tmpl w:val="FF02A4C6"/>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5E8268F3"/>
    <w:multiLevelType w:val="hybridMultilevel"/>
    <w:tmpl w:val="9BBE66DE"/>
    <w:lvl w:ilvl="0" w:tplc="4D6CAEF6">
      <w:numFmt w:val="bullet"/>
      <w:lvlText w:val=""/>
      <w:lvlJc w:val="left"/>
      <w:pPr>
        <w:ind w:left="1069" w:hanging="360"/>
      </w:pPr>
      <w:rPr>
        <w:rFonts w:ascii="Symbol" w:eastAsiaTheme="minorEastAsia" w:hAnsi="Symbol" w:cstheme="majorHAns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3" w15:restartNumberingAfterBreak="0">
    <w:nsid w:val="7B937A6C"/>
    <w:multiLevelType w:val="hybridMultilevel"/>
    <w:tmpl w:val="7A520A88"/>
    <w:lvl w:ilvl="0" w:tplc="676C2688">
      <w:start w:val="3"/>
      <w:numFmt w:val="bullet"/>
      <w:lvlText w:val="-"/>
      <w:lvlJc w:val="left"/>
      <w:pPr>
        <w:ind w:left="720" w:hanging="360"/>
      </w:pPr>
      <w:rPr>
        <w:rFonts w:ascii="Calibri" w:eastAsia="Calibri" w:hAnsi="Calibri" w:cs="Tahoma" w:hint="default"/>
        <w:sz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12"/>
  </w:num>
  <w:num w:numId="12">
    <w:abstractNumId w:val="1"/>
  </w:num>
  <w:num w:numId="13">
    <w:abstractNumId w:val="6"/>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10"/>
  </w:num>
  <w:num w:numId="28">
    <w:abstractNumId w:val="4"/>
  </w:num>
  <w:num w:numId="29">
    <w:abstractNumId w:val="3"/>
  </w:num>
  <w:num w:numId="30">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ana Possidente">
    <w15:presenceInfo w15:providerId="AD" w15:userId="S::silvana.possidente@regione.basilicata.it::80fe0546-13a5-4023-8084-84a23cb7e278"/>
  </w15:person>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E06"/>
    <w:rsid w:val="000026D4"/>
    <w:rsid w:val="000049DF"/>
    <w:rsid w:val="0000521B"/>
    <w:rsid w:val="000069BD"/>
    <w:rsid w:val="00007AFF"/>
    <w:rsid w:val="00012240"/>
    <w:rsid w:val="00012B3C"/>
    <w:rsid w:val="00013274"/>
    <w:rsid w:val="00013925"/>
    <w:rsid w:val="00015942"/>
    <w:rsid w:val="000160A3"/>
    <w:rsid w:val="000170B2"/>
    <w:rsid w:val="00017534"/>
    <w:rsid w:val="000201DB"/>
    <w:rsid w:val="00020CB3"/>
    <w:rsid w:val="0002228A"/>
    <w:rsid w:val="000234C5"/>
    <w:rsid w:val="000237AB"/>
    <w:rsid w:val="000237EB"/>
    <w:rsid w:val="00026A24"/>
    <w:rsid w:val="00026FCC"/>
    <w:rsid w:val="00027164"/>
    <w:rsid w:val="00031FCF"/>
    <w:rsid w:val="000324F7"/>
    <w:rsid w:val="00032962"/>
    <w:rsid w:val="000335A9"/>
    <w:rsid w:val="00036954"/>
    <w:rsid w:val="00036A64"/>
    <w:rsid w:val="00037263"/>
    <w:rsid w:val="00037457"/>
    <w:rsid w:val="00037F94"/>
    <w:rsid w:val="00040460"/>
    <w:rsid w:val="00040B09"/>
    <w:rsid w:val="000411F4"/>
    <w:rsid w:val="000418CA"/>
    <w:rsid w:val="00043C8A"/>
    <w:rsid w:val="0004567D"/>
    <w:rsid w:val="00045803"/>
    <w:rsid w:val="00046588"/>
    <w:rsid w:val="00047E78"/>
    <w:rsid w:val="0005018A"/>
    <w:rsid w:val="000562F5"/>
    <w:rsid w:val="00056586"/>
    <w:rsid w:val="00057337"/>
    <w:rsid w:val="000574EE"/>
    <w:rsid w:val="000601DE"/>
    <w:rsid w:val="0006112C"/>
    <w:rsid w:val="0006163A"/>
    <w:rsid w:val="00061E43"/>
    <w:rsid w:val="00062450"/>
    <w:rsid w:val="00063F68"/>
    <w:rsid w:val="00065815"/>
    <w:rsid w:val="00066F7F"/>
    <w:rsid w:val="00067449"/>
    <w:rsid w:val="00071CA5"/>
    <w:rsid w:val="00071F64"/>
    <w:rsid w:val="00071F8A"/>
    <w:rsid w:val="000727E2"/>
    <w:rsid w:val="000738A4"/>
    <w:rsid w:val="000752C8"/>
    <w:rsid w:val="00081B1C"/>
    <w:rsid w:val="000867ED"/>
    <w:rsid w:val="00090A25"/>
    <w:rsid w:val="00095231"/>
    <w:rsid w:val="00096927"/>
    <w:rsid w:val="000A0419"/>
    <w:rsid w:val="000A05A5"/>
    <w:rsid w:val="000A0676"/>
    <w:rsid w:val="000A27F5"/>
    <w:rsid w:val="000A2CC7"/>
    <w:rsid w:val="000B1F2A"/>
    <w:rsid w:val="000B3D4B"/>
    <w:rsid w:val="000B54F2"/>
    <w:rsid w:val="000B605A"/>
    <w:rsid w:val="000C0764"/>
    <w:rsid w:val="000C1CD1"/>
    <w:rsid w:val="000C2F22"/>
    <w:rsid w:val="000D0708"/>
    <w:rsid w:val="000D3293"/>
    <w:rsid w:val="000D4DF6"/>
    <w:rsid w:val="000D4FFD"/>
    <w:rsid w:val="000D7239"/>
    <w:rsid w:val="000E11D6"/>
    <w:rsid w:val="000E1A6E"/>
    <w:rsid w:val="000E1EAB"/>
    <w:rsid w:val="000E29F7"/>
    <w:rsid w:val="000E2B8D"/>
    <w:rsid w:val="000E35E2"/>
    <w:rsid w:val="000E5DAA"/>
    <w:rsid w:val="000E794D"/>
    <w:rsid w:val="000E7B9C"/>
    <w:rsid w:val="000F0484"/>
    <w:rsid w:val="000F11DC"/>
    <w:rsid w:val="000F1301"/>
    <w:rsid w:val="000F136D"/>
    <w:rsid w:val="000F2DAB"/>
    <w:rsid w:val="000F3C35"/>
    <w:rsid w:val="000F516F"/>
    <w:rsid w:val="000F526A"/>
    <w:rsid w:val="000F7EDE"/>
    <w:rsid w:val="001006C5"/>
    <w:rsid w:val="001009F2"/>
    <w:rsid w:val="00101685"/>
    <w:rsid w:val="001029A8"/>
    <w:rsid w:val="00103730"/>
    <w:rsid w:val="00104052"/>
    <w:rsid w:val="00105EFA"/>
    <w:rsid w:val="00107EE6"/>
    <w:rsid w:val="00111798"/>
    <w:rsid w:val="00111FE1"/>
    <w:rsid w:val="00115EEC"/>
    <w:rsid w:val="001173C6"/>
    <w:rsid w:val="00121BD3"/>
    <w:rsid w:val="00122616"/>
    <w:rsid w:val="001226C8"/>
    <w:rsid w:val="001248C9"/>
    <w:rsid w:val="00127443"/>
    <w:rsid w:val="00130141"/>
    <w:rsid w:val="00132BAF"/>
    <w:rsid w:val="001346A6"/>
    <w:rsid w:val="001372F3"/>
    <w:rsid w:val="001375C2"/>
    <w:rsid w:val="001414A6"/>
    <w:rsid w:val="0014371A"/>
    <w:rsid w:val="0014417E"/>
    <w:rsid w:val="00145AA7"/>
    <w:rsid w:val="00146CA8"/>
    <w:rsid w:val="00150C94"/>
    <w:rsid w:val="001519C1"/>
    <w:rsid w:val="001526C9"/>
    <w:rsid w:val="00152AF7"/>
    <w:rsid w:val="00155D17"/>
    <w:rsid w:val="001614FF"/>
    <w:rsid w:val="00161EC4"/>
    <w:rsid w:val="00163214"/>
    <w:rsid w:val="001644AA"/>
    <w:rsid w:val="00165579"/>
    <w:rsid w:val="00167AE3"/>
    <w:rsid w:val="00170734"/>
    <w:rsid w:val="00173780"/>
    <w:rsid w:val="001829ED"/>
    <w:rsid w:val="00185148"/>
    <w:rsid w:val="0018548E"/>
    <w:rsid w:val="001912D2"/>
    <w:rsid w:val="0019248E"/>
    <w:rsid w:val="00194A6B"/>
    <w:rsid w:val="001951DD"/>
    <w:rsid w:val="0019730F"/>
    <w:rsid w:val="001A438C"/>
    <w:rsid w:val="001A53B2"/>
    <w:rsid w:val="001A7626"/>
    <w:rsid w:val="001B1571"/>
    <w:rsid w:val="001B3776"/>
    <w:rsid w:val="001B4B74"/>
    <w:rsid w:val="001B65F1"/>
    <w:rsid w:val="001B6B14"/>
    <w:rsid w:val="001B7CA0"/>
    <w:rsid w:val="001C014F"/>
    <w:rsid w:val="001C185D"/>
    <w:rsid w:val="001C44B2"/>
    <w:rsid w:val="001D0F57"/>
    <w:rsid w:val="001D2B15"/>
    <w:rsid w:val="001D4362"/>
    <w:rsid w:val="001D4413"/>
    <w:rsid w:val="001D6285"/>
    <w:rsid w:val="001D6BFE"/>
    <w:rsid w:val="001E0014"/>
    <w:rsid w:val="001E245B"/>
    <w:rsid w:val="001E3BF1"/>
    <w:rsid w:val="001E45EE"/>
    <w:rsid w:val="001E4869"/>
    <w:rsid w:val="001E52FF"/>
    <w:rsid w:val="001E6048"/>
    <w:rsid w:val="001E636D"/>
    <w:rsid w:val="001F1409"/>
    <w:rsid w:val="001F1F59"/>
    <w:rsid w:val="001F5ACA"/>
    <w:rsid w:val="001F774B"/>
    <w:rsid w:val="001F7B0A"/>
    <w:rsid w:val="0020120A"/>
    <w:rsid w:val="00201B0A"/>
    <w:rsid w:val="00202537"/>
    <w:rsid w:val="00202CEE"/>
    <w:rsid w:val="00204D72"/>
    <w:rsid w:val="0020578A"/>
    <w:rsid w:val="0020702D"/>
    <w:rsid w:val="002075EF"/>
    <w:rsid w:val="00207B79"/>
    <w:rsid w:val="0021202B"/>
    <w:rsid w:val="002167D1"/>
    <w:rsid w:val="00216C37"/>
    <w:rsid w:val="00216DC6"/>
    <w:rsid w:val="00220AEF"/>
    <w:rsid w:val="00220D35"/>
    <w:rsid w:val="0022125B"/>
    <w:rsid w:val="00221D25"/>
    <w:rsid w:val="002272AF"/>
    <w:rsid w:val="00230124"/>
    <w:rsid w:val="0023226E"/>
    <w:rsid w:val="0023246D"/>
    <w:rsid w:val="0023269B"/>
    <w:rsid w:val="0023290A"/>
    <w:rsid w:val="00232983"/>
    <w:rsid w:val="00233034"/>
    <w:rsid w:val="00233356"/>
    <w:rsid w:val="00233DDA"/>
    <w:rsid w:val="002356E7"/>
    <w:rsid w:val="002376DC"/>
    <w:rsid w:val="00237860"/>
    <w:rsid w:val="0024150E"/>
    <w:rsid w:val="00241D97"/>
    <w:rsid w:val="00243AFE"/>
    <w:rsid w:val="00244073"/>
    <w:rsid w:val="002442A2"/>
    <w:rsid w:val="00245B76"/>
    <w:rsid w:val="00246429"/>
    <w:rsid w:val="00246D36"/>
    <w:rsid w:val="002500F6"/>
    <w:rsid w:val="002523C7"/>
    <w:rsid w:val="00254D8E"/>
    <w:rsid w:val="002569D7"/>
    <w:rsid w:val="00256C37"/>
    <w:rsid w:val="002602A1"/>
    <w:rsid w:val="00260357"/>
    <w:rsid w:val="002616BB"/>
    <w:rsid w:val="00262327"/>
    <w:rsid w:val="00264C10"/>
    <w:rsid w:val="0026515E"/>
    <w:rsid w:val="00265176"/>
    <w:rsid w:val="002667D7"/>
    <w:rsid w:val="00266F7E"/>
    <w:rsid w:val="00271BA1"/>
    <w:rsid w:val="00271E50"/>
    <w:rsid w:val="00273462"/>
    <w:rsid w:val="00280586"/>
    <w:rsid w:val="00280C07"/>
    <w:rsid w:val="00282DDA"/>
    <w:rsid w:val="00282F8A"/>
    <w:rsid w:val="002835C6"/>
    <w:rsid w:val="00284C7C"/>
    <w:rsid w:val="00285F4B"/>
    <w:rsid w:val="00286462"/>
    <w:rsid w:val="00286517"/>
    <w:rsid w:val="002867AC"/>
    <w:rsid w:val="002871F5"/>
    <w:rsid w:val="00287330"/>
    <w:rsid w:val="00290044"/>
    <w:rsid w:val="00291870"/>
    <w:rsid w:val="00291B0E"/>
    <w:rsid w:val="00294A86"/>
    <w:rsid w:val="002960F9"/>
    <w:rsid w:val="002A0CFB"/>
    <w:rsid w:val="002A2E0A"/>
    <w:rsid w:val="002A3D8B"/>
    <w:rsid w:val="002A3DF3"/>
    <w:rsid w:val="002A5513"/>
    <w:rsid w:val="002A7052"/>
    <w:rsid w:val="002B02F0"/>
    <w:rsid w:val="002B2207"/>
    <w:rsid w:val="002B2488"/>
    <w:rsid w:val="002B2C46"/>
    <w:rsid w:val="002B2FDF"/>
    <w:rsid w:val="002B43BF"/>
    <w:rsid w:val="002B73F5"/>
    <w:rsid w:val="002B7F58"/>
    <w:rsid w:val="002C57D5"/>
    <w:rsid w:val="002C5C74"/>
    <w:rsid w:val="002C772E"/>
    <w:rsid w:val="002D0213"/>
    <w:rsid w:val="002D0D16"/>
    <w:rsid w:val="002D14F8"/>
    <w:rsid w:val="002D2498"/>
    <w:rsid w:val="002D5098"/>
    <w:rsid w:val="002D5C7E"/>
    <w:rsid w:val="002D7615"/>
    <w:rsid w:val="002D7CCA"/>
    <w:rsid w:val="002D7F19"/>
    <w:rsid w:val="002E00AC"/>
    <w:rsid w:val="002E44C6"/>
    <w:rsid w:val="002E6AAE"/>
    <w:rsid w:val="002E7D42"/>
    <w:rsid w:val="002F16DE"/>
    <w:rsid w:val="002F16E1"/>
    <w:rsid w:val="002F1B50"/>
    <w:rsid w:val="002F3302"/>
    <w:rsid w:val="002F5740"/>
    <w:rsid w:val="002F6BBC"/>
    <w:rsid w:val="002F7B0B"/>
    <w:rsid w:val="003005DB"/>
    <w:rsid w:val="00301839"/>
    <w:rsid w:val="00303195"/>
    <w:rsid w:val="003039C3"/>
    <w:rsid w:val="00303B21"/>
    <w:rsid w:val="00304B8E"/>
    <w:rsid w:val="00310CF5"/>
    <w:rsid w:val="003116B1"/>
    <w:rsid w:val="00312840"/>
    <w:rsid w:val="003151B3"/>
    <w:rsid w:val="00315297"/>
    <w:rsid w:val="00315672"/>
    <w:rsid w:val="00315A05"/>
    <w:rsid w:val="003166CA"/>
    <w:rsid w:val="00316D9F"/>
    <w:rsid w:val="00316E1D"/>
    <w:rsid w:val="0031770F"/>
    <w:rsid w:val="00320791"/>
    <w:rsid w:val="003222D2"/>
    <w:rsid w:val="00323198"/>
    <w:rsid w:val="003235AA"/>
    <w:rsid w:val="00325041"/>
    <w:rsid w:val="00327661"/>
    <w:rsid w:val="003306BE"/>
    <w:rsid w:val="00330920"/>
    <w:rsid w:val="00335ABD"/>
    <w:rsid w:val="00336C89"/>
    <w:rsid w:val="0033723C"/>
    <w:rsid w:val="00337CBF"/>
    <w:rsid w:val="00341714"/>
    <w:rsid w:val="003435C0"/>
    <w:rsid w:val="00347C44"/>
    <w:rsid w:val="00356798"/>
    <w:rsid w:val="003574FF"/>
    <w:rsid w:val="003576CF"/>
    <w:rsid w:val="003623A9"/>
    <w:rsid w:val="00364E43"/>
    <w:rsid w:val="00372BBA"/>
    <w:rsid w:val="00373888"/>
    <w:rsid w:val="00374049"/>
    <w:rsid w:val="00375EA3"/>
    <w:rsid w:val="003761C1"/>
    <w:rsid w:val="003767F0"/>
    <w:rsid w:val="00377C98"/>
    <w:rsid w:val="00382934"/>
    <w:rsid w:val="00383A16"/>
    <w:rsid w:val="00383D94"/>
    <w:rsid w:val="003848A3"/>
    <w:rsid w:val="00384B98"/>
    <w:rsid w:val="003866E1"/>
    <w:rsid w:val="003873D6"/>
    <w:rsid w:val="0039043D"/>
    <w:rsid w:val="0039284D"/>
    <w:rsid w:val="00392A8C"/>
    <w:rsid w:val="00392DA2"/>
    <w:rsid w:val="00393621"/>
    <w:rsid w:val="00393C8F"/>
    <w:rsid w:val="00393E2B"/>
    <w:rsid w:val="0039579B"/>
    <w:rsid w:val="003959D5"/>
    <w:rsid w:val="003A19A6"/>
    <w:rsid w:val="003A1C29"/>
    <w:rsid w:val="003A42CC"/>
    <w:rsid w:val="003A4B45"/>
    <w:rsid w:val="003A63D8"/>
    <w:rsid w:val="003B0CBD"/>
    <w:rsid w:val="003B2EE0"/>
    <w:rsid w:val="003B4CE3"/>
    <w:rsid w:val="003B6682"/>
    <w:rsid w:val="003C1241"/>
    <w:rsid w:val="003C2C4C"/>
    <w:rsid w:val="003C45AB"/>
    <w:rsid w:val="003C74C8"/>
    <w:rsid w:val="003D0429"/>
    <w:rsid w:val="003D18A1"/>
    <w:rsid w:val="003D31A5"/>
    <w:rsid w:val="003D3C2D"/>
    <w:rsid w:val="003D3F7A"/>
    <w:rsid w:val="003D52FF"/>
    <w:rsid w:val="003D5A02"/>
    <w:rsid w:val="003D5C01"/>
    <w:rsid w:val="003D70AB"/>
    <w:rsid w:val="003D7C63"/>
    <w:rsid w:val="003E2BDB"/>
    <w:rsid w:val="003E2E79"/>
    <w:rsid w:val="003E3F16"/>
    <w:rsid w:val="003E3F2D"/>
    <w:rsid w:val="003E62FE"/>
    <w:rsid w:val="003F0E5F"/>
    <w:rsid w:val="003F1070"/>
    <w:rsid w:val="003F4280"/>
    <w:rsid w:val="003F55AE"/>
    <w:rsid w:val="003F5A27"/>
    <w:rsid w:val="003F5C51"/>
    <w:rsid w:val="00400298"/>
    <w:rsid w:val="00400CE3"/>
    <w:rsid w:val="00401AA5"/>
    <w:rsid w:val="00401D69"/>
    <w:rsid w:val="00402C4D"/>
    <w:rsid w:val="00403BB5"/>
    <w:rsid w:val="004041CE"/>
    <w:rsid w:val="0040494A"/>
    <w:rsid w:val="004052E5"/>
    <w:rsid w:val="00405E00"/>
    <w:rsid w:val="004064EF"/>
    <w:rsid w:val="0040665F"/>
    <w:rsid w:val="0040730F"/>
    <w:rsid w:val="00407C06"/>
    <w:rsid w:val="0041187E"/>
    <w:rsid w:val="00412F71"/>
    <w:rsid w:val="00413FA7"/>
    <w:rsid w:val="0041708A"/>
    <w:rsid w:val="00425C42"/>
    <w:rsid w:val="004265B0"/>
    <w:rsid w:val="00427279"/>
    <w:rsid w:val="00427C68"/>
    <w:rsid w:val="0043173B"/>
    <w:rsid w:val="0043572F"/>
    <w:rsid w:val="00436DEE"/>
    <w:rsid w:val="0043705A"/>
    <w:rsid w:val="00437E3A"/>
    <w:rsid w:val="00446DD4"/>
    <w:rsid w:val="004473B0"/>
    <w:rsid w:val="004477EF"/>
    <w:rsid w:val="0045082B"/>
    <w:rsid w:val="00450AEF"/>
    <w:rsid w:val="00450D27"/>
    <w:rsid w:val="00450E9A"/>
    <w:rsid w:val="004510F2"/>
    <w:rsid w:val="0045176C"/>
    <w:rsid w:val="004549A4"/>
    <w:rsid w:val="004551C4"/>
    <w:rsid w:val="004557AA"/>
    <w:rsid w:val="00455D76"/>
    <w:rsid w:val="0045709F"/>
    <w:rsid w:val="00463AB7"/>
    <w:rsid w:val="004653DC"/>
    <w:rsid w:val="004654B4"/>
    <w:rsid w:val="00467895"/>
    <w:rsid w:val="00476429"/>
    <w:rsid w:val="004770DB"/>
    <w:rsid w:val="00490CB2"/>
    <w:rsid w:val="0049591E"/>
    <w:rsid w:val="00497804"/>
    <w:rsid w:val="004A10F7"/>
    <w:rsid w:val="004A1367"/>
    <w:rsid w:val="004A136B"/>
    <w:rsid w:val="004A169D"/>
    <w:rsid w:val="004A1A6C"/>
    <w:rsid w:val="004A2044"/>
    <w:rsid w:val="004A35E0"/>
    <w:rsid w:val="004A5A2C"/>
    <w:rsid w:val="004A6692"/>
    <w:rsid w:val="004B10A4"/>
    <w:rsid w:val="004B1301"/>
    <w:rsid w:val="004B2CB0"/>
    <w:rsid w:val="004B40E3"/>
    <w:rsid w:val="004B63B7"/>
    <w:rsid w:val="004B7818"/>
    <w:rsid w:val="004C2019"/>
    <w:rsid w:val="004C79A3"/>
    <w:rsid w:val="004D1CB3"/>
    <w:rsid w:val="004D1ED4"/>
    <w:rsid w:val="004D273F"/>
    <w:rsid w:val="004D558D"/>
    <w:rsid w:val="004D6AEA"/>
    <w:rsid w:val="004E07C8"/>
    <w:rsid w:val="004E140F"/>
    <w:rsid w:val="004E20DD"/>
    <w:rsid w:val="004E2EDF"/>
    <w:rsid w:val="004E4630"/>
    <w:rsid w:val="004E647B"/>
    <w:rsid w:val="004E6A5E"/>
    <w:rsid w:val="004E7F3D"/>
    <w:rsid w:val="004F24FE"/>
    <w:rsid w:val="004F4115"/>
    <w:rsid w:val="004F58D7"/>
    <w:rsid w:val="004F6BD1"/>
    <w:rsid w:val="00501FF0"/>
    <w:rsid w:val="0050238F"/>
    <w:rsid w:val="0050441D"/>
    <w:rsid w:val="005047B7"/>
    <w:rsid w:val="00511FE6"/>
    <w:rsid w:val="0051219D"/>
    <w:rsid w:val="0051415C"/>
    <w:rsid w:val="00514DB8"/>
    <w:rsid w:val="00515739"/>
    <w:rsid w:val="0051643B"/>
    <w:rsid w:val="00516DAF"/>
    <w:rsid w:val="00516F1A"/>
    <w:rsid w:val="00522840"/>
    <w:rsid w:val="00525126"/>
    <w:rsid w:val="00525D7E"/>
    <w:rsid w:val="00526D15"/>
    <w:rsid w:val="00527695"/>
    <w:rsid w:val="00530604"/>
    <w:rsid w:val="00532059"/>
    <w:rsid w:val="00533713"/>
    <w:rsid w:val="00535A38"/>
    <w:rsid w:val="00535ECC"/>
    <w:rsid w:val="00536A71"/>
    <w:rsid w:val="00537795"/>
    <w:rsid w:val="0054166A"/>
    <w:rsid w:val="005429D0"/>
    <w:rsid w:val="00542B17"/>
    <w:rsid w:val="00546D4D"/>
    <w:rsid w:val="005503CE"/>
    <w:rsid w:val="00550C08"/>
    <w:rsid w:val="00554B88"/>
    <w:rsid w:val="00554EA6"/>
    <w:rsid w:val="00555217"/>
    <w:rsid w:val="00556C61"/>
    <w:rsid w:val="00563117"/>
    <w:rsid w:val="0056528A"/>
    <w:rsid w:val="00565334"/>
    <w:rsid w:val="00566BE2"/>
    <w:rsid w:val="0056732D"/>
    <w:rsid w:val="00570380"/>
    <w:rsid w:val="0057360C"/>
    <w:rsid w:val="00574B93"/>
    <w:rsid w:val="00574BD5"/>
    <w:rsid w:val="00574E27"/>
    <w:rsid w:val="00575291"/>
    <w:rsid w:val="0057557A"/>
    <w:rsid w:val="00580BCD"/>
    <w:rsid w:val="00583461"/>
    <w:rsid w:val="00586E1B"/>
    <w:rsid w:val="00591078"/>
    <w:rsid w:val="00594E70"/>
    <w:rsid w:val="005977C0"/>
    <w:rsid w:val="005A2F86"/>
    <w:rsid w:val="005A317C"/>
    <w:rsid w:val="005A3393"/>
    <w:rsid w:val="005A3DBC"/>
    <w:rsid w:val="005A612B"/>
    <w:rsid w:val="005A66B9"/>
    <w:rsid w:val="005B2740"/>
    <w:rsid w:val="005B55B9"/>
    <w:rsid w:val="005B7D13"/>
    <w:rsid w:val="005C0027"/>
    <w:rsid w:val="005C327B"/>
    <w:rsid w:val="005C366E"/>
    <w:rsid w:val="005C4F89"/>
    <w:rsid w:val="005D040C"/>
    <w:rsid w:val="005D063C"/>
    <w:rsid w:val="005D4234"/>
    <w:rsid w:val="005D43FC"/>
    <w:rsid w:val="005D51AF"/>
    <w:rsid w:val="005D723B"/>
    <w:rsid w:val="005D7E2A"/>
    <w:rsid w:val="005E0984"/>
    <w:rsid w:val="005E0AEC"/>
    <w:rsid w:val="005E2547"/>
    <w:rsid w:val="005E3476"/>
    <w:rsid w:val="005E3E5D"/>
    <w:rsid w:val="005E4D61"/>
    <w:rsid w:val="005E6283"/>
    <w:rsid w:val="005F0338"/>
    <w:rsid w:val="005F0860"/>
    <w:rsid w:val="005F1BD5"/>
    <w:rsid w:val="005F57B0"/>
    <w:rsid w:val="005F5E5A"/>
    <w:rsid w:val="005F6015"/>
    <w:rsid w:val="006007B1"/>
    <w:rsid w:val="00601045"/>
    <w:rsid w:val="00602F64"/>
    <w:rsid w:val="00603285"/>
    <w:rsid w:val="00603681"/>
    <w:rsid w:val="00603F6C"/>
    <w:rsid w:val="00604BEF"/>
    <w:rsid w:val="00605D07"/>
    <w:rsid w:val="0060620B"/>
    <w:rsid w:val="0060736E"/>
    <w:rsid w:val="00611687"/>
    <w:rsid w:val="00612FC8"/>
    <w:rsid w:val="0061630C"/>
    <w:rsid w:val="00617837"/>
    <w:rsid w:val="0062467A"/>
    <w:rsid w:val="00625646"/>
    <w:rsid w:val="00630F21"/>
    <w:rsid w:val="006337E6"/>
    <w:rsid w:val="006344AE"/>
    <w:rsid w:val="006350B1"/>
    <w:rsid w:val="0063643D"/>
    <w:rsid w:val="006367E4"/>
    <w:rsid w:val="00640883"/>
    <w:rsid w:val="00643542"/>
    <w:rsid w:val="00644092"/>
    <w:rsid w:val="0064423A"/>
    <w:rsid w:val="00644B78"/>
    <w:rsid w:val="006503D3"/>
    <w:rsid w:val="00651A3D"/>
    <w:rsid w:val="006523B8"/>
    <w:rsid w:val="00652AEB"/>
    <w:rsid w:val="00652B2D"/>
    <w:rsid w:val="00660CB2"/>
    <w:rsid w:val="00661881"/>
    <w:rsid w:val="0066221D"/>
    <w:rsid w:val="006672C1"/>
    <w:rsid w:val="00672660"/>
    <w:rsid w:val="00672D8A"/>
    <w:rsid w:val="0067607D"/>
    <w:rsid w:val="00676AD4"/>
    <w:rsid w:val="00680408"/>
    <w:rsid w:val="00680489"/>
    <w:rsid w:val="0068075C"/>
    <w:rsid w:val="00682CCC"/>
    <w:rsid w:val="00683A3A"/>
    <w:rsid w:val="00685A63"/>
    <w:rsid w:val="0068712D"/>
    <w:rsid w:val="00690237"/>
    <w:rsid w:val="00691754"/>
    <w:rsid w:val="006933F8"/>
    <w:rsid w:val="00694345"/>
    <w:rsid w:val="006945D8"/>
    <w:rsid w:val="00694C3E"/>
    <w:rsid w:val="00696533"/>
    <w:rsid w:val="00696796"/>
    <w:rsid w:val="00696C6E"/>
    <w:rsid w:val="006A4D2E"/>
    <w:rsid w:val="006A4E3F"/>
    <w:rsid w:val="006A5507"/>
    <w:rsid w:val="006A6082"/>
    <w:rsid w:val="006B457A"/>
    <w:rsid w:val="006B7DE1"/>
    <w:rsid w:val="006C05ED"/>
    <w:rsid w:val="006C14B4"/>
    <w:rsid w:val="006C2EBD"/>
    <w:rsid w:val="006C3227"/>
    <w:rsid w:val="006C3C14"/>
    <w:rsid w:val="006D1763"/>
    <w:rsid w:val="006D1CFD"/>
    <w:rsid w:val="006D24CD"/>
    <w:rsid w:val="006D2925"/>
    <w:rsid w:val="006D3605"/>
    <w:rsid w:val="006D55A8"/>
    <w:rsid w:val="006D63D7"/>
    <w:rsid w:val="006E37EE"/>
    <w:rsid w:val="006E4697"/>
    <w:rsid w:val="006E533A"/>
    <w:rsid w:val="006E7812"/>
    <w:rsid w:val="006E7946"/>
    <w:rsid w:val="006F1BEE"/>
    <w:rsid w:val="006F1DA0"/>
    <w:rsid w:val="006F32AB"/>
    <w:rsid w:val="006F4085"/>
    <w:rsid w:val="006F5529"/>
    <w:rsid w:val="006F5D25"/>
    <w:rsid w:val="00700A86"/>
    <w:rsid w:val="00707520"/>
    <w:rsid w:val="007076EE"/>
    <w:rsid w:val="007102EF"/>
    <w:rsid w:val="007103FD"/>
    <w:rsid w:val="00712495"/>
    <w:rsid w:val="007141BB"/>
    <w:rsid w:val="00715FF6"/>
    <w:rsid w:val="007167B2"/>
    <w:rsid w:val="00716A99"/>
    <w:rsid w:val="00720002"/>
    <w:rsid w:val="0072043E"/>
    <w:rsid w:val="00721076"/>
    <w:rsid w:val="00723D2B"/>
    <w:rsid w:val="00723D33"/>
    <w:rsid w:val="0072400B"/>
    <w:rsid w:val="00725EEE"/>
    <w:rsid w:val="007263EC"/>
    <w:rsid w:val="00727F84"/>
    <w:rsid w:val="00731FB6"/>
    <w:rsid w:val="00734AB8"/>
    <w:rsid w:val="00734BCE"/>
    <w:rsid w:val="00734E33"/>
    <w:rsid w:val="00734F00"/>
    <w:rsid w:val="00737564"/>
    <w:rsid w:val="00741A96"/>
    <w:rsid w:val="00741DF7"/>
    <w:rsid w:val="00742707"/>
    <w:rsid w:val="00743A33"/>
    <w:rsid w:val="00743B34"/>
    <w:rsid w:val="00745AF4"/>
    <w:rsid w:val="0074619B"/>
    <w:rsid w:val="0075065B"/>
    <w:rsid w:val="00753407"/>
    <w:rsid w:val="00755710"/>
    <w:rsid w:val="007563F5"/>
    <w:rsid w:val="00760797"/>
    <w:rsid w:val="00762A88"/>
    <w:rsid w:val="00763739"/>
    <w:rsid w:val="00763C83"/>
    <w:rsid w:val="00763DFE"/>
    <w:rsid w:val="00765A39"/>
    <w:rsid w:val="00765CAB"/>
    <w:rsid w:val="00765D9C"/>
    <w:rsid w:val="0076628F"/>
    <w:rsid w:val="007728FA"/>
    <w:rsid w:val="00773189"/>
    <w:rsid w:val="007754F5"/>
    <w:rsid w:val="00776BB7"/>
    <w:rsid w:val="00780A08"/>
    <w:rsid w:val="00780E44"/>
    <w:rsid w:val="00782529"/>
    <w:rsid w:val="00784EC7"/>
    <w:rsid w:val="00791D94"/>
    <w:rsid w:val="0079292B"/>
    <w:rsid w:val="00793FCC"/>
    <w:rsid w:val="007948B3"/>
    <w:rsid w:val="007970A2"/>
    <w:rsid w:val="00797662"/>
    <w:rsid w:val="00797CFB"/>
    <w:rsid w:val="007A0073"/>
    <w:rsid w:val="007A0A00"/>
    <w:rsid w:val="007A1354"/>
    <w:rsid w:val="007A365F"/>
    <w:rsid w:val="007A3A55"/>
    <w:rsid w:val="007A4579"/>
    <w:rsid w:val="007A6FD1"/>
    <w:rsid w:val="007A7E06"/>
    <w:rsid w:val="007B3E34"/>
    <w:rsid w:val="007B407B"/>
    <w:rsid w:val="007B532A"/>
    <w:rsid w:val="007B61BF"/>
    <w:rsid w:val="007B6BD7"/>
    <w:rsid w:val="007C0AF1"/>
    <w:rsid w:val="007C1F8C"/>
    <w:rsid w:val="007C43FF"/>
    <w:rsid w:val="007C4A9D"/>
    <w:rsid w:val="007C66F9"/>
    <w:rsid w:val="007C7BF9"/>
    <w:rsid w:val="007D0137"/>
    <w:rsid w:val="007D13CB"/>
    <w:rsid w:val="007D3DCB"/>
    <w:rsid w:val="007D5435"/>
    <w:rsid w:val="007D6E75"/>
    <w:rsid w:val="007E2BD8"/>
    <w:rsid w:val="007E3545"/>
    <w:rsid w:val="007E6670"/>
    <w:rsid w:val="007E69EB"/>
    <w:rsid w:val="007F3378"/>
    <w:rsid w:val="0080091D"/>
    <w:rsid w:val="0080170F"/>
    <w:rsid w:val="00802DB4"/>
    <w:rsid w:val="00802DE6"/>
    <w:rsid w:val="008034D6"/>
    <w:rsid w:val="00805C8F"/>
    <w:rsid w:val="00805D4D"/>
    <w:rsid w:val="00806961"/>
    <w:rsid w:val="00807C20"/>
    <w:rsid w:val="00811FA8"/>
    <w:rsid w:val="0081562A"/>
    <w:rsid w:val="00815ABF"/>
    <w:rsid w:val="00816BFE"/>
    <w:rsid w:val="0081783B"/>
    <w:rsid w:val="00823772"/>
    <w:rsid w:val="0082455D"/>
    <w:rsid w:val="00830BFF"/>
    <w:rsid w:val="00832096"/>
    <w:rsid w:val="00832C4B"/>
    <w:rsid w:val="00832F44"/>
    <w:rsid w:val="0083489D"/>
    <w:rsid w:val="00835948"/>
    <w:rsid w:val="00835D0F"/>
    <w:rsid w:val="00837147"/>
    <w:rsid w:val="00837D5B"/>
    <w:rsid w:val="0084070F"/>
    <w:rsid w:val="008471C0"/>
    <w:rsid w:val="0084778D"/>
    <w:rsid w:val="00850BE0"/>
    <w:rsid w:val="008518C6"/>
    <w:rsid w:val="00853532"/>
    <w:rsid w:val="00854169"/>
    <w:rsid w:val="00854BB0"/>
    <w:rsid w:val="00861619"/>
    <w:rsid w:val="00862422"/>
    <w:rsid w:val="0086273A"/>
    <w:rsid w:val="00866CEA"/>
    <w:rsid w:val="00871550"/>
    <w:rsid w:val="0087568F"/>
    <w:rsid w:val="008756F4"/>
    <w:rsid w:val="00877B4C"/>
    <w:rsid w:val="008803C6"/>
    <w:rsid w:val="008825E8"/>
    <w:rsid w:val="0088424F"/>
    <w:rsid w:val="00885B6D"/>
    <w:rsid w:val="008861CA"/>
    <w:rsid w:val="0088646C"/>
    <w:rsid w:val="00892660"/>
    <w:rsid w:val="0089674B"/>
    <w:rsid w:val="00896D2C"/>
    <w:rsid w:val="00897F69"/>
    <w:rsid w:val="008A006A"/>
    <w:rsid w:val="008A087E"/>
    <w:rsid w:val="008A2003"/>
    <w:rsid w:val="008A2EC4"/>
    <w:rsid w:val="008A4A31"/>
    <w:rsid w:val="008A61F4"/>
    <w:rsid w:val="008A62A7"/>
    <w:rsid w:val="008A66E7"/>
    <w:rsid w:val="008B2765"/>
    <w:rsid w:val="008B36F3"/>
    <w:rsid w:val="008B3A10"/>
    <w:rsid w:val="008B3B8E"/>
    <w:rsid w:val="008B4040"/>
    <w:rsid w:val="008B7360"/>
    <w:rsid w:val="008B7BEE"/>
    <w:rsid w:val="008C1FDB"/>
    <w:rsid w:val="008C4DB8"/>
    <w:rsid w:val="008C4E0A"/>
    <w:rsid w:val="008C53D5"/>
    <w:rsid w:val="008D1C7E"/>
    <w:rsid w:val="008D2891"/>
    <w:rsid w:val="008D2F2A"/>
    <w:rsid w:val="008D3D01"/>
    <w:rsid w:val="008D622D"/>
    <w:rsid w:val="008D647E"/>
    <w:rsid w:val="008E16BE"/>
    <w:rsid w:val="008E26CC"/>
    <w:rsid w:val="008E3FFE"/>
    <w:rsid w:val="008E5319"/>
    <w:rsid w:val="008F3A4B"/>
    <w:rsid w:val="008F3F77"/>
    <w:rsid w:val="008F4147"/>
    <w:rsid w:val="008F4BB9"/>
    <w:rsid w:val="008F4CBA"/>
    <w:rsid w:val="008F7658"/>
    <w:rsid w:val="009002EF"/>
    <w:rsid w:val="00900742"/>
    <w:rsid w:val="0090128F"/>
    <w:rsid w:val="00901D97"/>
    <w:rsid w:val="00902B12"/>
    <w:rsid w:val="0090534D"/>
    <w:rsid w:val="009065C8"/>
    <w:rsid w:val="0090765F"/>
    <w:rsid w:val="00907956"/>
    <w:rsid w:val="00907EC5"/>
    <w:rsid w:val="009101C2"/>
    <w:rsid w:val="009113C7"/>
    <w:rsid w:val="009118A8"/>
    <w:rsid w:val="00911940"/>
    <w:rsid w:val="009129A4"/>
    <w:rsid w:val="00912ABC"/>
    <w:rsid w:val="0091406B"/>
    <w:rsid w:val="009176B3"/>
    <w:rsid w:val="0091796E"/>
    <w:rsid w:val="00920D18"/>
    <w:rsid w:val="00922CEA"/>
    <w:rsid w:val="00924510"/>
    <w:rsid w:val="00926777"/>
    <w:rsid w:val="009270F3"/>
    <w:rsid w:val="0093055A"/>
    <w:rsid w:val="009305A6"/>
    <w:rsid w:val="0093101B"/>
    <w:rsid w:val="00931948"/>
    <w:rsid w:val="009356C1"/>
    <w:rsid w:val="00935C5D"/>
    <w:rsid w:val="009371F5"/>
    <w:rsid w:val="0094162D"/>
    <w:rsid w:val="009434DA"/>
    <w:rsid w:val="009451B8"/>
    <w:rsid w:val="00945C2A"/>
    <w:rsid w:val="00945C59"/>
    <w:rsid w:val="00950189"/>
    <w:rsid w:val="00950A80"/>
    <w:rsid w:val="00952456"/>
    <w:rsid w:val="0095732E"/>
    <w:rsid w:val="009601C2"/>
    <w:rsid w:val="00960C0E"/>
    <w:rsid w:val="00963320"/>
    <w:rsid w:val="009645DB"/>
    <w:rsid w:val="0096718A"/>
    <w:rsid w:val="0097345B"/>
    <w:rsid w:val="00974453"/>
    <w:rsid w:val="0097692B"/>
    <w:rsid w:val="0097767E"/>
    <w:rsid w:val="00981C5F"/>
    <w:rsid w:val="00982294"/>
    <w:rsid w:val="009830C9"/>
    <w:rsid w:val="00990033"/>
    <w:rsid w:val="00990148"/>
    <w:rsid w:val="009911AB"/>
    <w:rsid w:val="009920AD"/>
    <w:rsid w:val="00993437"/>
    <w:rsid w:val="009946A4"/>
    <w:rsid w:val="009948C3"/>
    <w:rsid w:val="00995B7D"/>
    <w:rsid w:val="00996356"/>
    <w:rsid w:val="00997002"/>
    <w:rsid w:val="009970F4"/>
    <w:rsid w:val="0099777C"/>
    <w:rsid w:val="009A0BE5"/>
    <w:rsid w:val="009A30C7"/>
    <w:rsid w:val="009A4194"/>
    <w:rsid w:val="009A453E"/>
    <w:rsid w:val="009A5422"/>
    <w:rsid w:val="009A5618"/>
    <w:rsid w:val="009A5C64"/>
    <w:rsid w:val="009A6660"/>
    <w:rsid w:val="009B17D4"/>
    <w:rsid w:val="009B1CE6"/>
    <w:rsid w:val="009B2D9E"/>
    <w:rsid w:val="009B327F"/>
    <w:rsid w:val="009B360B"/>
    <w:rsid w:val="009B3CA0"/>
    <w:rsid w:val="009B444A"/>
    <w:rsid w:val="009B46BA"/>
    <w:rsid w:val="009B514A"/>
    <w:rsid w:val="009B553A"/>
    <w:rsid w:val="009B66BB"/>
    <w:rsid w:val="009B6C32"/>
    <w:rsid w:val="009C02A8"/>
    <w:rsid w:val="009C03C6"/>
    <w:rsid w:val="009C18FD"/>
    <w:rsid w:val="009C25A6"/>
    <w:rsid w:val="009C2B8E"/>
    <w:rsid w:val="009C398D"/>
    <w:rsid w:val="009C39BB"/>
    <w:rsid w:val="009C4800"/>
    <w:rsid w:val="009C5100"/>
    <w:rsid w:val="009D0687"/>
    <w:rsid w:val="009D344D"/>
    <w:rsid w:val="009D4267"/>
    <w:rsid w:val="009D4D08"/>
    <w:rsid w:val="009D5437"/>
    <w:rsid w:val="009D6CE9"/>
    <w:rsid w:val="009E0076"/>
    <w:rsid w:val="009E0257"/>
    <w:rsid w:val="009E13AF"/>
    <w:rsid w:val="009E3928"/>
    <w:rsid w:val="009E4770"/>
    <w:rsid w:val="009E50BE"/>
    <w:rsid w:val="009E5FE5"/>
    <w:rsid w:val="009E6658"/>
    <w:rsid w:val="009E73DA"/>
    <w:rsid w:val="009F1E30"/>
    <w:rsid w:val="009F519E"/>
    <w:rsid w:val="009F736A"/>
    <w:rsid w:val="009F7D56"/>
    <w:rsid w:val="00A0076C"/>
    <w:rsid w:val="00A039AC"/>
    <w:rsid w:val="00A03EA0"/>
    <w:rsid w:val="00A05F70"/>
    <w:rsid w:val="00A06B48"/>
    <w:rsid w:val="00A149B3"/>
    <w:rsid w:val="00A14CE6"/>
    <w:rsid w:val="00A171D4"/>
    <w:rsid w:val="00A17A2A"/>
    <w:rsid w:val="00A20101"/>
    <w:rsid w:val="00A2025A"/>
    <w:rsid w:val="00A21070"/>
    <w:rsid w:val="00A21680"/>
    <w:rsid w:val="00A2616E"/>
    <w:rsid w:val="00A26E79"/>
    <w:rsid w:val="00A27621"/>
    <w:rsid w:val="00A27798"/>
    <w:rsid w:val="00A27A92"/>
    <w:rsid w:val="00A30188"/>
    <w:rsid w:val="00A30D65"/>
    <w:rsid w:val="00A31126"/>
    <w:rsid w:val="00A32F06"/>
    <w:rsid w:val="00A33DB7"/>
    <w:rsid w:val="00A35381"/>
    <w:rsid w:val="00A3571F"/>
    <w:rsid w:val="00A35D55"/>
    <w:rsid w:val="00A405E4"/>
    <w:rsid w:val="00A40BFD"/>
    <w:rsid w:val="00A4196A"/>
    <w:rsid w:val="00A41DBE"/>
    <w:rsid w:val="00A422DE"/>
    <w:rsid w:val="00A42958"/>
    <w:rsid w:val="00A444E3"/>
    <w:rsid w:val="00A444F2"/>
    <w:rsid w:val="00A45631"/>
    <w:rsid w:val="00A46130"/>
    <w:rsid w:val="00A464A9"/>
    <w:rsid w:val="00A52A2D"/>
    <w:rsid w:val="00A57629"/>
    <w:rsid w:val="00A624D8"/>
    <w:rsid w:val="00A6271D"/>
    <w:rsid w:val="00A62CF3"/>
    <w:rsid w:val="00A63711"/>
    <w:rsid w:val="00A63E45"/>
    <w:rsid w:val="00A6469C"/>
    <w:rsid w:val="00A6485F"/>
    <w:rsid w:val="00A64DFA"/>
    <w:rsid w:val="00A64EB6"/>
    <w:rsid w:val="00A64FFB"/>
    <w:rsid w:val="00A655D5"/>
    <w:rsid w:val="00A65CD6"/>
    <w:rsid w:val="00A65D0B"/>
    <w:rsid w:val="00A65EAF"/>
    <w:rsid w:val="00A65F8F"/>
    <w:rsid w:val="00A70EE2"/>
    <w:rsid w:val="00A71D3F"/>
    <w:rsid w:val="00A727BC"/>
    <w:rsid w:val="00A735BB"/>
    <w:rsid w:val="00A73D31"/>
    <w:rsid w:val="00A74FA5"/>
    <w:rsid w:val="00A764F6"/>
    <w:rsid w:val="00A769D7"/>
    <w:rsid w:val="00A77B0A"/>
    <w:rsid w:val="00A813EE"/>
    <w:rsid w:val="00A822AB"/>
    <w:rsid w:val="00A83661"/>
    <w:rsid w:val="00A83738"/>
    <w:rsid w:val="00A840B4"/>
    <w:rsid w:val="00A8472F"/>
    <w:rsid w:val="00A8477C"/>
    <w:rsid w:val="00A902E7"/>
    <w:rsid w:val="00A913EE"/>
    <w:rsid w:val="00A91633"/>
    <w:rsid w:val="00A91B7C"/>
    <w:rsid w:val="00A94215"/>
    <w:rsid w:val="00A9568A"/>
    <w:rsid w:val="00A95DBF"/>
    <w:rsid w:val="00A96DA1"/>
    <w:rsid w:val="00AA17A4"/>
    <w:rsid w:val="00AA502E"/>
    <w:rsid w:val="00AA554B"/>
    <w:rsid w:val="00AA5C89"/>
    <w:rsid w:val="00AA5D3D"/>
    <w:rsid w:val="00AA5DC3"/>
    <w:rsid w:val="00AA6508"/>
    <w:rsid w:val="00AB3497"/>
    <w:rsid w:val="00AB5537"/>
    <w:rsid w:val="00AB5CBD"/>
    <w:rsid w:val="00AC0928"/>
    <w:rsid w:val="00AC0D0A"/>
    <w:rsid w:val="00AC363B"/>
    <w:rsid w:val="00AC38DB"/>
    <w:rsid w:val="00AC7028"/>
    <w:rsid w:val="00AC7415"/>
    <w:rsid w:val="00AD19BD"/>
    <w:rsid w:val="00AD25B9"/>
    <w:rsid w:val="00AD344F"/>
    <w:rsid w:val="00AD48AB"/>
    <w:rsid w:val="00AD509B"/>
    <w:rsid w:val="00AD6A3D"/>
    <w:rsid w:val="00AD7676"/>
    <w:rsid w:val="00AE0882"/>
    <w:rsid w:val="00AE0C3B"/>
    <w:rsid w:val="00AE1926"/>
    <w:rsid w:val="00AE30FF"/>
    <w:rsid w:val="00AE44E1"/>
    <w:rsid w:val="00AE54A0"/>
    <w:rsid w:val="00AF0DAB"/>
    <w:rsid w:val="00AF156D"/>
    <w:rsid w:val="00AF188A"/>
    <w:rsid w:val="00AF48CA"/>
    <w:rsid w:val="00AF5BA0"/>
    <w:rsid w:val="00AF651D"/>
    <w:rsid w:val="00B02920"/>
    <w:rsid w:val="00B05F3E"/>
    <w:rsid w:val="00B06A3F"/>
    <w:rsid w:val="00B12228"/>
    <w:rsid w:val="00B140A6"/>
    <w:rsid w:val="00B15887"/>
    <w:rsid w:val="00B16D35"/>
    <w:rsid w:val="00B20BEE"/>
    <w:rsid w:val="00B213F4"/>
    <w:rsid w:val="00B21953"/>
    <w:rsid w:val="00B240D0"/>
    <w:rsid w:val="00B24D79"/>
    <w:rsid w:val="00B2524B"/>
    <w:rsid w:val="00B25D49"/>
    <w:rsid w:val="00B27017"/>
    <w:rsid w:val="00B313F0"/>
    <w:rsid w:val="00B320E5"/>
    <w:rsid w:val="00B341E6"/>
    <w:rsid w:val="00B357CB"/>
    <w:rsid w:val="00B35C25"/>
    <w:rsid w:val="00B36469"/>
    <w:rsid w:val="00B377F3"/>
    <w:rsid w:val="00B37882"/>
    <w:rsid w:val="00B37C2D"/>
    <w:rsid w:val="00B41161"/>
    <w:rsid w:val="00B415DA"/>
    <w:rsid w:val="00B41909"/>
    <w:rsid w:val="00B420A4"/>
    <w:rsid w:val="00B42782"/>
    <w:rsid w:val="00B42D8F"/>
    <w:rsid w:val="00B43831"/>
    <w:rsid w:val="00B47B3C"/>
    <w:rsid w:val="00B5097E"/>
    <w:rsid w:val="00B5151A"/>
    <w:rsid w:val="00B516DA"/>
    <w:rsid w:val="00B51F8E"/>
    <w:rsid w:val="00B529F9"/>
    <w:rsid w:val="00B53E4C"/>
    <w:rsid w:val="00B575E5"/>
    <w:rsid w:val="00B603B1"/>
    <w:rsid w:val="00B610D8"/>
    <w:rsid w:val="00B61AA1"/>
    <w:rsid w:val="00B622DC"/>
    <w:rsid w:val="00B62F94"/>
    <w:rsid w:val="00B63B7A"/>
    <w:rsid w:val="00B65422"/>
    <w:rsid w:val="00B66C16"/>
    <w:rsid w:val="00B70B1E"/>
    <w:rsid w:val="00B71564"/>
    <w:rsid w:val="00B71838"/>
    <w:rsid w:val="00B71DE1"/>
    <w:rsid w:val="00B7260C"/>
    <w:rsid w:val="00B72DFC"/>
    <w:rsid w:val="00B75A6B"/>
    <w:rsid w:val="00B76F97"/>
    <w:rsid w:val="00B77199"/>
    <w:rsid w:val="00B80C1E"/>
    <w:rsid w:val="00B810D8"/>
    <w:rsid w:val="00B811CA"/>
    <w:rsid w:val="00B82879"/>
    <w:rsid w:val="00B85A43"/>
    <w:rsid w:val="00B87868"/>
    <w:rsid w:val="00B879DE"/>
    <w:rsid w:val="00B90E2C"/>
    <w:rsid w:val="00BA094A"/>
    <w:rsid w:val="00BA0F5A"/>
    <w:rsid w:val="00BA1F46"/>
    <w:rsid w:val="00BA2144"/>
    <w:rsid w:val="00BA2D6D"/>
    <w:rsid w:val="00BA390D"/>
    <w:rsid w:val="00BA470B"/>
    <w:rsid w:val="00BA50D9"/>
    <w:rsid w:val="00BA70C3"/>
    <w:rsid w:val="00BB185F"/>
    <w:rsid w:val="00BB1BB7"/>
    <w:rsid w:val="00BB4080"/>
    <w:rsid w:val="00BB539A"/>
    <w:rsid w:val="00BB7207"/>
    <w:rsid w:val="00BC4E29"/>
    <w:rsid w:val="00BC6EE9"/>
    <w:rsid w:val="00BD14C6"/>
    <w:rsid w:val="00BD49A1"/>
    <w:rsid w:val="00BD5294"/>
    <w:rsid w:val="00BD5FE7"/>
    <w:rsid w:val="00BD747C"/>
    <w:rsid w:val="00BD7EE7"/>
    <w:rsid w:val="00BE112F"/>
    <w:rsid w:val="00BE2B8D"/>
    <w:rsid w:val="00BE3425"/>
    <w:rsid w:val="00BE3A8B"/>
    <w:rsid w:val="00BE4DE3"/>
    <w:rsid w:val="00BF0C6F"/>
    <w:rsid w:val="00BF0E15"/>
    <w:rsid w:val="00BF274F"/>
    <w:rsid w:val="00BF33EB"/>
    <w:rsid w:val="00BF5CEB"/>
    <w:rsid w:val="00BF6143"/>
    <w:rsid w:val="00BF6B99"/>
    <w:rsid w:val="00BF7767"/>
    <w:rsid w:val="00C0013C"/>
    <w:rsid w:val="00C02E9B"/>
    <w:rsid w:val="00C036FC"/>
    <w:rsid w:val="00C03C86"/>
    <w:rsid w:val="00C05EF2"/>
    <w:rsid w:val="00C06006"/>
    <w:rsid w:val="00C10F59"/>
    <w:rsid w:val="00C12DEC"/>
    <w:rsid w:val="00C13EC8"/>
    <w:rsid w:val="00C13F5E"/>
    <w:rsid w:val="00C17802"/>
    <w:rsid w:val="00C20D39"/>
    <w:rsid w:val="00C21715"/>
    <w:rsid w:val="00C2233E"/>
    <w:rsid w:val="00C2507A"/>
    <w:rsid w:val="00C254CF"/>
    <w:rsid w:val="00C26DB9"/>
    <w:rsid w:val="00C27208"/>
    <w:rsid w:val="00C275DF"/>
    <w:rsid w:val="00C27C0E"/>
    <w:rsid w:val="00C325A6"/>
    <w:rsid w:val="00C340F5"/>
    <w:rsid w:val="00C34642"/>
    <w:rsid w:val="00C3542A"/>
    <w:rsid w:val="00C35AD9"/>
    <w:rsid w:val="00C40803"/>
    <w:rsid w:val="00C41813"/>
    <w:rsid w:val="00C41FA0"/>
    <w:rsid w:val="00C43FFD"/>
    <w:rsid w:val="00C462C4"/>
    <w:rsid w:val="00C469B0"/>
    <w:rsid w:val="00C521DB"/>
    <w:rsid w:val="00C54BC9"/>
    <w:rsid w:val="00C55830"/>
    <w:rsid w:val="00C577EE"/>
    <w:rsid w:val="00C6226E"/>
    <w:rsid w:val="00C62BA2"/>
    <w:rsid w:val="00C62FD2"/>
    <w:rsid w:val="00C644F1"/>
    <w:rsid w:val="00C65D1D"/>
    <w:rsid w:val="00C6618B"/>
    <w:rsid w:val="00C70AF3"/>
    <w:rsid w:val="00C70E85"/>
    <w:rsid w:val="00C7111C"/>
    <w:rsid w:val="00C72FF3"/>
    <w:rsid w:val="00C73223"/>
    <w:rsid w:val="00C73FA9"/>
    <w:rsid w:val="00C7451A"/>
    <w:rsid w:val="00C7621D"/>
    <w:rsid w:val="00C76658"/>
    <w:rsid w:val="00C809E9"/>
    <w:rsid w:val="00C81BA2"/>
    <w:rsid w:val="00C82589"/>
    <w:rsid w:val="00C83BB9"/>
    <w:rsid w:val="00C84C91"/>
    <w:rsid w:val="00C85DBA"/>
    <w:rsid w:val="00C8739E"/>
    <w:rsid w:val="00C9069A"/>
    <w:rsid w:val="00C916DB"/>
    <w:rsid w:val="00C9203C"/>
    <w:rsid w:val="00C92F8D"/>
    <w:rsid w:val="00C94A41"/>
    <w:rsid w:val="00C95E66"/>
    <w:rsid w:val="00C96AFC"/>
    <w:rsid w:val="00C97672"/>
    <w:rsid w:val="00C9782B"/>
    <w:rsid w:val="00CA00E0"/>
    <w:rsid w:val="00CA0144"/>
    <w:rsid w:val="00CA3A71"/>
    <w:rsid w:val="00CA46FF"/>
    <w:rsid w:val="00CA4AA3"/>
    <w:rsid w:val="00CA5565"/>
    <w:rsid w:val="00CA638F"/>
    <w:rsid w:val="00CB04FC"/>
    <w:rsid w:val="00CB1237"/>
    <w:rsid w:val="00CB2EBA"/>
    <w:rsid w:val="00CB5F7E"/>
    <w:rsid w:val="00CB71BA"/>
    <w:rsid w:val="00CB7868"/>
    <w:rsid w:val="00CC3BD6"/>
    <w:rsid w:val="00CC4953"/>
    <w:rsid w:val="00CC5C3A"/>
    <w:rsid w:val="00CC7419"/>
    <w:rsid w:val="00CC7F89"/>
    <w:rsid w:val="00CD05E1"/>
    <w:rsid w:val="00CD2EC0"/>
    <w:rsid w:val="00CD3A84"/>
    <w:rsid w:val="00CD4AE2"/>
    <w:rsid w:val="00CD709A"/>
    <w:rsid w:val="00CE196C"/>
    <w:rsid w:val="00CE2DB6"/>
    <w:rsid w:val="00CE3487"/>
    <w:rsid w:val="00CE3BB3"/>
    <w:rsid w:val="00CE5833"/>
    <w:rsid w:val="00CE5B8D"/>
    <w:rsid w:val="00CF20B9"/>
    <w:rsid w:val="00CF286E"/>
    <w:rsid w:val="00CF5D73"/>
    <w:rsid w:val="00CF5F5F"/>
    <w:rsid w:val="00CF693D"/>
    <w:rsid w:val="00D001D6"/>
    <w:rsid w:val="00D004B9"/>
    <w:rsid w:val="00D016BA"/>
    <w:rsid w:val="00D03DDD"/>
    <w:rsid w:val="00D03E15"/>
    <w:rsid w:val="00D0427D"/>
    <w:rsid w:val="00D06DF4"/>
    <w:rsid w:val="00D1054C"/>
    <w:rsid w:val="00D10F73"/>
    <w:rsid w:val="00D1474C"/>
    <w:rsid w:val="00D16053"/>
    <w:rsid w:val="00D1609D"/>
    <w:rsid w:val="00D163B8"/>
    <w:rsid w:val="00D16C89"/>
    <w:rsid w:val="00D20736"/>
    <w:rsid w:val="00D207DF"/>
    <w:rsid w:val="00D22192"/>
    <w:rsid w:val="00D22D70"/>
    <w:rsid w:val="00D245A8"/>
    <w:rsid w:val="00D2675E"/>
    <w:rsid w:val="00D32F72"/>
    <w:rsid w:val="00D3374C"/>
    <w:rsid w:val="00D33910"/>
    <w:rsid w:val="00D33E32"/>
    <w:rsid w:val="00D33F98"/>
    <w:rsid w:val="00D345FE"/>
    <w:rsid w:val="00D36D66"/>
    <w:rsid w:val="00D40078"/>
    <w:rsid w:val="00D401B4"/>
    <w:rsid w:val="00D4227F"/>
    <w:rsid w:val="00D43B0F"/>
    <w:rsid w:val="00D44F60"/>
    <w:rsid w:val="00D45C95"/>
    <w:rsid w:val="00D52653"/>
    <w:rsid w:val="00D576C1"/>
    <w:rsid w:val="00D60711"/>
    <w:rsid w:val="00D63EE6"/>
    <w:rsid w:val="00D66DD3"/>
    <w:rsid w:val="00D73229"/>
    <w:rsid w:val="00D73791"/>
    <w:rsid w:val="00D76D6E"/>
    <w:rsid w:val="00D76DE7"/>
    <w:rsid w:val="00D81380"/>
    <w:rsid w:val="00D81935"/>
    <w:rsid w:val="00D81C0D"/>
    <w:rsid w:val="00D835BA"/>
    <w:rsid w:val="00D86E7A"/>
    <w:rsid w:val="00D87062"/>
    <w:rsid w:val="00D877D3"/>
    <w:rsid w:val="00D90218"/>
    <w:rsid w:val="00D905F7"/>
    <w:rsid w:val="00D91ED9"/>
    <w:rsid w:val="00D929A3"/>
    <w:rsid w:val="00D936F3"/>
    <w:rsid w:val="00D93A95"/>
    <w:rsid w:val="00D95258"/>
    <w:rsid w:val="00D959D5"/>
    <w:rsid w:val="00D960F0"/>
    <w:rsid w:val="00D96C7C"/>
    <w:rsid w:val="00DA29A3"/>
    <w:rsid w:val="00DA6F1A"/>
    <w:rsid w:val="00DA751A"/>
    <w:rsid w:val="00DB1620"/>
    <w:rsid w:val="00DB1E33"/>
    <w:rsid w:val="00DB2AF9"/>
    <w:rsid w:val="00DB32E4"/>
    <w:rsid w:val="00DB3EB4"/>
    <w:rsid w:val="00DB499F"/>
    <w:rsid w:val="00DB670D"/>
    <w:rsid w:val="00DB6942"/>
    <w:rsid w:val="00DB77AC"/>
    <w:rsid w:val="00DC0DF4"/>
    <w:rsid w:val="00DC1009"/>
    <w:rsid w:val="00DC1155"/>
    <w:rsid w:val="00DC1A27"/>
    <w:rsid w:val="00DC66E6"/>
    <w:rsid w:val="00DD06AC"/>
    <w:rsid w:val="00DD1ADC"/>
    <w:rsid w:val="00DD4413"/>
    <w:rsid w:val="00DD4E5D"/>
    <w:rsid w:val="00DE03BA"/>
    <w:rsid w:val="00DE0D29"/>
    <w:rsid w:val="00DE158B"/>
    <w:rsid w:val="00DE19ED"/>
    <w:rsid w:val="00DE1C61"/>
    <w:rsid w:val="00DE1D03"/>
    <w:rsid w:val="00DE3321"/>
    <w:rsid w:val="00DE7983"/>
    <w:rsid w:val="00DF03C1"/>
    <w:rsid w:val="00DF293A"/>
    <w:rsid w:val="00DF2C3E"/>
    <w:rsid w:val="00DF3FF8"/>
    <w:rsid w:val="00DF6C42"/>
    <w:rsid w:val="00DF764A"/>
    <w:rsid w:val="00DF767B"/>
    <w:rsid w:val="00E00E36"/>
    <w:rsid w:val="00E01DB3"/>
    <w:rsid w:val="00E037A1"/>
    <w:rsid w:val="00E03CF7"/>
    <w:rsid w:val="00E05009"/>
    <w:rsid w:val="00E0601C"/>
    <w:rsid w:val="00E07DF7"/>
    <w:rsid w:val="00E10267"/>
    <w:rsid w:val="00E10A5A"/>
    <w:rsid w:val="00E1591E"/>
    <w:rsid w:val="00E16990"/>
    <w:rsid w:val="00E204AD"/>
    <w:rsid w:val="00E2132B"/>
    <w:rsid w:val="00E249D8"/>
    <w:rsid w:val="00E25211"/>
    <w:rsid w:val="00E25279"/>
    <w:rsid w:val="00E255CC"/>
    <w:rsid w:val="00E26CF9"/>
    <w:rsid w:val="00E319EB"/>
    <w:rsid w:val="00E3483F"/>
    <w:rsid w:val="00E40143"/>
    <w:rsid w:val="00E409CA"/>
    <w:rsid w:val="00E42BF6"/>
    <w:rsid w:val="00E4399C"/>
    <w:rsid w:val="00E43B89"/>
    <w:rsid w:val="00E455EB"/>
    <w:rsid w:val="00E45EC0"/>
    <w:rsid w:val="00E476C5"/>
    <w:rsid w:val="00E4796A"/>
    <w:rsid w:val="00E50D15"/>
    <w:rsid w:val="00E54853"/>
    <w:rsid w:val="00E5663D"/>
    <w:rsid w:val="00E5720D"/>
    <w:rsid w:val="00E5731C"/>
    <w:rsid w:val="00E6023C"/>
    <w:rsid w:val="00E60767"/>
    <w:rsid w:val="00E62DDC"/>
    <w:rsid w:val="00E635C1"/>
    <w:rsid w:val="00E65FB4"/>
    <w:rsid w:val="00E66A6C"/>
    <w:rsid w:val="00E66F43"/>
    <w:rsid w:val="00E67E49"/>
    <w:rsid w:val="00E75534"/>
    <w:rsid w:val="00E755CC"/>
    <w:rsid w:val="00E75FBC"/>
    <w:rsid w:val="00E7766C"/>
    <w:rsid w:val="00E77CA4"/>
    <w:rsid w:val="00E77CFF"/>
    <w:rsid w:val="00E80581"/>
    <w:rsid w:val="00E80DE1"/>
    <w:rsid w:val="00E812FC"/>
    <w:rsid w:val="00E84DA6"/>
    <w:rsid w:val="00E8621C"/>
    <w:rsid w:val="00E86D19"/>
    <w:rsid w:val="00E90956"/>
    <w:rsid w:val="00E90B87"/>
    <w:rsid w:val="00E9448C"/>
    <w:rsid w:val="00E968A1"/>
    <w:rsid w:val="00E971E8"/>
    <w:rsid w:val="00EA2EA1"/>
    <w:rsid w:val="00EA6B5E"/>
    <w:rsid w:val="00EB0087"/>
    <w:rsid w:val="00EB189F"/>
    <w:rsid w:val="00EB2096"/>
    <w:rsid w:val="00EB323D"/>
    <w:rsid w:val="00EB519C"/>
    <w:rsid w:val="00EB51E5"/>
    <w:rsid w:val="00EB5515"/>
    <w:rsid w:val="00EB7FC7"/>
    <w:rsid w:val="00EC12F9"/>
    <w:rsid w:val="00EC2629"/>
    <w:rsid w:val="00EC3953"/>
    <w:rsid w:val="00EC4D72"/>
    <w:rsid w:val="00EC5101"/>
    <w:rsid w:val="00EC6EC7"/>
    <w:rsid w:val="00ED4789"/>
    <w:rsid w:val="00ED56F3"/>
    <w:rsid w:val="00ED6EE6"/>
    <w:rsid w:val="00EE21BA"/>
    <w:rsid w:val="00EE3378"/>
    <w:rsid w:val="00EE63D1"/>
    <w:rsid w:val="00EE65E7"/>
    <w:rsid w:val="00EE71FE"/>
    <w:rsid w:val="00EF03FC"/>
    <w:rsid w:val="00EF0544"/>
    <w:rsid w:val="00EF215A"/>
    <w:rsid w:val="00EF25A5"/>
    <w:rsid w:val="00EF4F3C"/>
    <w:rsid w:val="00EF65FD"/>
    <w:rsid w:val="00EF696A"/>
    <w:rsid w:val="00EF7CE9"/>
    <w:rsid w:val="00F00E09"/>
    <w:rsid w:val="00F01AF9"/>
    <w:rsid w:val="00F02C01"/>
    <w:rsid w:val="00F02CD6"/>
    <w:rsid w:val="00F03060"/>
    <w:rsid w:val="00F0315F"/>
    <w:rsid w:val="00F048FE"/>
    <w:rsid w:val="00F07240"/>
    <w:rsid w:val="00F07543"/>
    <w:rsid w:val="00F16DB4"/>
    <w:rsid w:val="00F2028F"/>
    <w:rsid w:val="00F22541"/>
    <w:rsid w:val="00F22A64"/>
    <w:rsid w:val="00F22EC8"/>
    <w:rsid w:val="00F26C2A"/>
    <w:rsid w:val="00F32BB3"/>
    <w:rsid w:val="00F341D6"/>
    <w:rsid w:val="00F367D5"/>
    <w:rsid w:val="00F36A1E"/>
    <w:rsid w:val="00F4089B"/>
    <w:rsid w:val="00F41B14"/>
    <w:rsid w:val="00F421F8"/>
    <w:rsid w:val="00F476E9"/>
    <w:rsid w:val="00F50368"/>
    <w:rsid w:val="00F50D29"/>
    <w:rsid w:val="00F5233D"/>
    <w:rsid w:val="00F52F68"/>
    <w:rsid w:val="00F532ED"/>
    <w:rsid w:val="00F555CD"/>
    <w:rsid w:val="00F574A0"/>
    <w:rsid w:val="00F6011B"/>
    <w:rsid w:val="00F63593"/>
    <w:rsid w:val="00F64374"/>
    <w:rsid w:val="00F65BED"/>
    <w:rsid w:val="00F6758A"/>
    <w:rsid w:val="00F67CFC"/>
    <w:rsid w:val="00F71413"/>
    <w:rsid w:val="00F72B51"/>
    <w:rsid w:val="00F7532B"/>
    <w:rsid w:val="00F75B6E"/>
    <w:rsid w:val="00F7675D"/>
    <w:rsid w:val="00F76A5C"/>
    <w:rsid w:val="00F76BB6"/>
    <w:rsid w:val="00F77B55"/>
    <w:rsid w:val="00F81255"/>
    <w:rsid w:val="00F841CD"/>
    <w:rsid w:val="00F84763"/>
    <w:rsid w:val="00F851A0"/>
    <w:rsid w:val="00F85A2B"/>
    <w:rsid w:val="00F86ED0"/>
    <w:rsid w:val="00F90A37"/>
    <w:rsid w:val="00F91E4B"/>
    <w:rsid w:val="00F92481"/>
    <w:rsid w:val="00F92523"/>
    <w:rsid w:val="00F92AC8"/>
    <w:rsid w:val="00F949D0"/>
    <w:rsid w:val="00F964D4"/>
    <w:rsid w:val="00FA0A9F"/>
    <w:rsid w:val="00FA49FF"/>
    <w:rsid w:val="00FB1ECF"/>
    <w:rsid w:val="00FB270C"/>
    <w:rsid w:val="00FB436C"/>
    <w:rsid w:val="00FB47D2"/>
    <w:rsid w:val="00FB4E4C"/>
    <w:rsid w:val="00FC08AA"/>
    <w:rsid w:val="00FD05FF"/>
    <w:rsid w:val="00FD301C"/>
    <w:rsid w:val="00FD39BF"/>
    <w:rsid w:val="00FD7047"/>
    <w:rsid w:val="00FD74C1"/>
    <w:rsid w:val="00FD79D7"/>
    <w:rsid w:val="00FE02E7"/>
    <w:rsid w:val="00FE1514"/>
    <w:rsid w:val="00FE1DF3"/>
    <w:rsid w:val="00FE2E1C"/>
    <w:rsid w:val="00FE305A"/>
    <w:rsid w:val="00FE3DCB"/>
    <w:rsid w:val="00FE4BF8"/>
    <w:rsid w:val="00FE5470"/>
    <w:rsid w:val="00FF1E3D"/>
    <w:rsid w:val="00FF3281"/>
    <w:rsid w:val="00FF41EC"/>
    <w:rsid w:val="00FF4302"/>
    <w:rsid w:val="00FF51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34E52CC"/>
  <w15:docId w15:val="{4CD0DF89-771E-42BB-9D55-B29112BF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Titolo"/>
    <w:next w:val="Normale"/>
    <w:link w:val="Titolo1Carattere"/>
    <w:uiPriority w:val="9"/>
    <w:qFormat/>
    <w:rsid w:val="0068075C"/>
    <w:pPr>
      <w:numPr>
        <w:numId w:val="2"/>
      </w:numPr>
      <w:outlineLvl w:val="0"/>
    </w:pPr>
    <w:rPr>
      <w:rFonts w:ascii="Avenir Light" w:hAnsi="Avenir Light"/>
      <w:sz w:val="26"/>
      <w:szCs w:val="26"/>
    </w:rPr>
  </w:style>
  <w:style w:type="paragraph" w:styleId="Titolo2">
    <w:name w:val="heading 2"/>
    <w:basedOn w:val="Normale"/>
    <w:next w:val="Normale"/>
    <w:link w:val="Titolo2Carattere"/>
    <w:uiPriority w:val="9"/>
    <w:unhideWhenUsed/>
    <w:qFormat/>
    <w:rsid w:val="00924510"/>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924510"/>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A769D7"/>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D96C7C"/>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A27798"/>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A27798"/>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A27798"/>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A27798"/>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A7E06"/>
    <w:pPr>
      <w:tabs>
        <w:tab w:val="center" w:pos="4819"/>
        <w:tab w:val="right" w:pos="9638"/>
      </w:tabs>
    </w:pPr>
  </w:style>
  <w:style w:type="character" w:customStyle="1" w:styleId="IntestazioneCarattere">
    <w:name w:val="Intestazione Carattere"/>
    <w:basedOn w:val="Carpredefinitoparagrafo"/>
    <w:link w:val="Intestazione"/>
    <w:uiPriority w:val="99"/>
    <w:rsid w:val="007A7E06"/>
  </w:style>
  <w:style w:type="paragraph" w:styleId="Pidipagina">
    <w:name w:val="footer"/>
    <w:basedOn w:val="Normale"/>
    <w:link w:val="PidipaginaCarattere"/>
    <w:unhideWhenUsed/>
    <w:rsid w:val="007A7E06"/>
    <w:pPr>
      <w:tabs>
        <w:tab w:val="center" w:pos="4819"/>
        <w:tab w:val="right" w:pos="9638"/>
      </w:tabs>
    </w:pPr>
  </w:style>
  <w:style w:type="character" w:customStyle="1" w:styleId="PidipaginaCarattere">
    <w:name w:val="Piè di pagina Carattere"/>
    <w:basedOn w:val="Carpredefinitoparagrafo"/>
    <w:link w:val="Pidipagina"/>
    <w:rsid w:val="007A7E06"/>
  </w:style>
  <w:style w:type="paragraph" w:styleId="Testofumetto">
    <w:name w:val="Balloon Text"/>
    <w:basedOn w:val="Normale"/>
    <w:link w:val="TestofumettoCarattere"/>
    <w:uiPriority w:val="99"/>
    <w:semiHidden/>
    <w:unhideWhenUsed/>
    <w:rsid w:val="007A7E0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7A7E06"/>
    <w:rPr>
      <w:rFonts w:ascii="Lucida Grande" w:hAnsi="Lucida Grande" w:cs="Lucida Grande"/>
      <w:sz w:val="18"/>
      <w:szCs w:val="18"/>
    </w:rPr>
  </w:style>
  <w:style w:type="character" w:styleId="Numeropagina">
    <w:name w:val="page number"/>
    <w:basedOn w:val="Carpredefinitoparagrafo"/>
    <w:uiPriority w:val="99"/>
    <w:semiHidden/>
    <w:unhideWhenUsed/>
    <w:rsid w:val="007A7E06"/>
  </w:style>
  <w:style w:type="character" w:customStyle="1" w:styleId="Titolo1Carattere">
    <w:name w:val="Titolo 1 Carattere"/>
    <w:basedOn w:val="Carpredefinitoparagrafo"/>
    <w:link w:val="Titolo1"/>
    <w:uiPriority w:val="9"/>
    <w:rsid w:val="0068075C"/>
    <w:rPr>
      <w:rFonts w:ascii="Avenir Light" w:eastAsiaTheme="majorEastAsia" w:hAnsi="Avenir Light" w:cstheme="majorBidi"/>
      <w:color w:val="17365D" w:themeColor="text2" w:themeShade="BF"/>
      <w:spacing w:val="5"/>
      <w:kern w:val="28"/>
      <w:sz w:val="26"/>
      <w:szCs w:val="26"/>
    </w:rPr>
  </w:style>
  <w:style w:type="paragraph" w:styleId="Titolo">
    <w:name w:val="Title"/>
    <w:basedOn w:val="Normale"/>
    <w:next w:val="Normale"/>
    <w:link w:val="TitoloCarattere"/>
    <w:uiPriority w:val="10"/>
    <w:qFormat/>
    <w:rsid w:val="0091194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911940"/>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link w:val="ParagrafoelencoCarattere"/>
    <w:uiPriority w:val="99"/>
    <w:qFormat/>
    <w:rsid w:val="000D4FFD"/>
    <w:pPr>
      <w:ind w:left="720"/>
      <w:contextualSpacing/>
    </w:pPr>
  </w:style>
  <w:style w:type="table" w:styleId="Grigliatabella">
    <w:name w:val="Table Grid"/>
    <w:basedOn w:val="Tabellanormale"/>
    <w:uiPriority w:val="39"/>
    <w:rsid w:val="00536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F4147"/>
    <w:rPr>
      <w:sz w:val="18"/>
      <w:szCs w:val="18"/>
    </w:rPr>
  </w:style>
  <w:style w:type="paragraph" w:styleId="Testocommento">
    <w:name w:val="annotation text"/>
    <w:basedOn w:val="Normale"/>
    <w:link w:val="TestocommentoCarattere"/>
    <w:uiPriority w:val="99"/>
    <w:semiHidden/>
    <w:unhideWhenUsed/>
    <w:rsid w:val="008F4147"/>
  </w:style>
  <w:style w:type="character" w:customStyle="1" w:styleId="TestocommentoCarattere">
    <w:name w:val="Testo commento Carattere"/>
    <w:basedOn w:val="Carpredefinitoparagrafo"/>
    <w:link w:val="Testocommento"/>
    <w:uiPriority w:val="99"/>
    <w:semiHidden/>
    <w:rsid w:val="008F4147"/>
  </w:style>
  <w:style w:type="paragraph" w:styleId="Soggettocommento">
    <w:name w:val="annotation subject"/>
    <w:basedOn w:val="Testocommento"/>
    <w:next w:val="Testocommento"/>
    <w:link w:val="SoggettocommentoCarattere"/>
    <w:uiPriority w:val="99"/>
    <w:semiHidden/>
    <w:unhideWhenUsed/>
    <w:rsid w:val="008F4147"/>
    <w:rPr>
      <w:b/>
      <w:bCs/>
      <w:sz w:val="20"/>
      <w:szCs w:val="20"/>
    </w:rPr>
  </w:style>
  <w:style w:type="character" w:customStyle="1" w:styleId="SoggettocommentoCarattere">
    <w:name w:val="Soggetto commento Carattere"/>
    <w:basedOn w:val="TestocommentoCarattere"/>
    <w:link w:val="Soggettocommento"/>
    <w:uiPriority w:val="99"/>
    <w:semiHidden/>
    <w:rsid w:val="008F4147"/>
    <w:rPr>
      <w:b/>
      <w:bCs/>
      <w:sz w:val="20"/>
      <w:szCs w:val="20"/>
    </w:rPr>
  </w:style>
  <w:style w:type="paragraph" w:styleId="NormaleWeb">
    <w:name w:val="Normal (Web)"/>
    <w:basedOn w:val="Normale"/>
    <w:uiPriority w:val="99"/>
    <w:unhideWhenUsed/>
    <w:rsid w:val="00C644F1"/>
    <w:pPr>
      <w:spacing w:before="100" w:beforeAutospacing="1" w:after="100" w:afterAutospacing="1"/>
    </w:pPr>
    <w:rPr>
      <w:rFonts w:ascii="Times" w:hAnsi="Times" w:cs="Times New Roman"/>
      <w:sz w:val="20"/>
      <w:szCs w:val="20"/>
    </w:rPr>
  </w:style>
  <w:style w:type="character" w:styleId="Collegamentoipertestuale">
    <w:name w:val="Hyperlink"/>
    <w:basedOn w:val="Carpredefinitoparagrafo"/>
    <w:uiPriority w:val="99"/>
    <w:unhideWhenUsed/>
    <w:rsid w:val="00B20BEE"/>
    <w:rPr>
      <w:color w:val="0000FF" w:themeColor="hyperlink"/>
      <w:u w:val="single"/>
    </w:rPr>
  </w:style>
  <w:style w:type="character" w:styleId="Collegamentovisitato">
    <w:name w:val="FollowedHyperlink"/>
    <w:basedOn w:val="Carpredefinitoparagrafo"/>
    <w:uiPriority w:val="99"/>
    <w:semiHidden/>
    <w:unhideWhenUsed/>
    <w:rsid w:val="00B20BEE"/>
    <w:rPr>
      <w:color w:val="800080" w:themeColor="followed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2D5098"/>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D5098"/>
  </w:style>
  <w:style w:type="character" w:styleId="Rimandonotaapidipagina">
    <w:name w:val="footnote reference"/>
    <w:aliases w:val="Footnote symbol,Rimando nota a piè di pagina1,Voetnootverwijzing,footnote sign,Rimando nota a piè di pagina-IMONT,Nota a piè di pagina"/>
    <w:basedOn w:val="Carpredefinitoparagrafo"/>
    <w:uiPriority w:val="99"/>
    <w:unhideWhenUsed/>
    <w:rsid w:val="002D5098"/>
    <w:rPr>
      <w:vertAlign w:val="superscript"/>
    </w:rPr>
  </w:style>
  <w:style w:type="paragraph" w:styleId="Rientrocorpodeltesto">
    <w:name w:val="Body Text Indent"/>
    <w:basedOn w:val="Normale"/>
    <w:link w:val="RientrocorpodeltestoCarattere"/>
    <w:uiPriority w:val="99"/>
    <w:semiHidden/>
    <w:unhideWhenUsed/>
    <w:rsid w:val="0071249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12495"/>
  </w:style>
  <w:style w:type="paragraph" w:styleId="Titolosommario">
    <w:name w:val="TOC Heading"/>
    <w:basedOn w:val="Titolo1"/>
    <w:next w:val="Normale"/>
    <w:uiPriority w:val="39"/>
    <w:unhideWhenUsed/>
    <w:qFormat/>
    <w:rsid w:val="0068075C"/>
    <w:pPr>
      <w:spacing w:line="276" w:lineRule="auto"/>
      <w:outlineLvl w:val="9"/>
    </w:pPr>
    <w:rPr>
      <w:color w:val="365F91" w:themeColor="accent1" w:themeShade="BF"/>
      <w:sz w:val="28"/>
      <w:szCs w:val="28"/>
    </w:rPr>
  </w:style>
  <w:style w:type="paragraph" w:styleId="Sommario1">
    <w:name w:val="toc 1"/>
    <w:basedOn w:val="Normale"/>
    <w:next w:val="Normale"/>
    <w:autoRedefine/>
    <w:uiPriority w:val="39"/>
    <w:unhideWhenUsed/>
    <w:rsid w:val="00734BCE"/>
    <w:pPr>
      <w:tabs>
        <w:tab w:val="left" w:pos="480"/>
        <w:tab w:val="right" w:leader="dot" w:pos="9622"/>
      </w:tabs>
    </w:pPr>
    <w:rPr>
      <w:noProof/>
      <w:color w:val="000000" w:themeColor="text1"/>
    </w:rPr>
  </w:style>
  <w:style w:type="paragraph" w:styleId="Corpotesto">
    <w:name w:val="Body Text"/>
    <w:basedOn w:val="Normale"/>
    <w:link w:val="CorpotestoCarattere"/>
    <w:uiPriority w:val="99"/>
    <w:unhideWhenUsed/>
    <w:rsid w:val="002A3DF3"/>
    <w:pPr>
      <w:spacing w:after="120"/>
    </w:pPr>
  </w:style>
  <w:style w:type="character" w:customStyle="1" w:styleId="CorpotestoCarattere">
    <w:name w:val="Corpo testo Carattere"/>
    <w:basedOn w:val="Carpredefinitoparagrafo"/>
    <w:link w:val="Corpotesto"/>
    <w:uiPriority w:val="99"/>
    <w:rsid w:val="002A3DF3"/>
  </w:style>
  <w:style w:type="paragraph" w:customStyle="1" w:styleId="Default">
    <w:name w:val="Default"/>
    <w:rsid w:val="0020578A"/>
    <w:pPr>
      <w:autoSpaceDE w:val="0"/>
      <w:autoSpaceDN w:val="0"/>
      <w:adjustRightInd w:val="0"/>
    </w:pPr>
    <w:rPr>
      <w:rFonts w:ascii="Calibri" w:eastAsiaTheme="minorHAnsi" w:hAnsi="Calibri" w:cs="Calibri"/>
      <w:color w:val="000000"/>
      <w:lang w:eastAsia="en-US"/>
    </w:rPr>
  </w:style>
  <w:style w:type="paragraph" w:styleId="Revisione">
    <w:name w:val="Revision"/>
    <w:hidden/>
    <w:uiPriority w:val="99"/>
    <w:semiHidden/>
    <w:rsid w:val="00AF48CA"/>
  </w:style>
  <w:style w:type="paragraph" w:styleId="Testonormale">
    <w:name w:val="Plain Text"/>
    <w:basedOn w:val="Normale"/>
    <w:link w:val="TestonormaleCarattere"/>
    <w:rsid w:val="00E75534"/>
    <w:rPr>
      <w:rFonts w:ascii="Consolas" w:eastAsia="Times New Roman" w:hAnsi="Consolas" w:cs="Times New Roman"/>
      <w:sz w:val="20"/>
      <w:szCs w:val="20"/>
    </w:rPr>
  </w:style>
  <w:style w:type="character" w:customStyle="1" w:styleId="TestonormaleCarattere">
    <w:name w:val="Testo normale Carattere"/>
    <w:basedOn w:val="Carpredefinitoparagrafo"/>
    <w:link w:val="Testonormale"/>
    <w:rsid w:val="00E75534"/>
    <w:rPr>
      <w:rFonts w:ascii="Consolas" w:eastAsia="Times New Roman" w:hAnsi="Consolas" w:cs="Times New Roman"/>
      <w:sz w:val="20"/>
      <w:szCs w:val="20"/>
      <w:lang w:val="it-IT" w:eastAsia="it-IT"/>
    </w:rPr>
  </w:style>
  <w:style w:type="character" w:customStyle="1" w:styleId="Titolo2Carattere">
    <w:name w:val="Titolo 2 Carattere"/>
    <w:basedOn w:val="Carpredefinitoparagrafo"/>
    <w:link w:val="Titolo2"/>
    <w:uiPriority w:val="9"/>
    <w:rsid w:val="00924510"/>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924510"/>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A769D7"/>
    <w:rPr>
      <w:rFonts w:asciiTheme="majorHAnsi" w:eastAsiaTheme="majorEastAsia" w:hAnsiTheme="majorHAnsi" w:cstheme="majorBidi"/>
      <w:b/>
      <w:bCs/>
      <w:i/>
      <w:iCs/>
      <w:color w:val="4F81BD" w:themeColor="accent1"/>
    </w:rPr>
  </w:style>
  <w:style w:type="paragraph" w:styleId="Sommario2">
    <w:name w:val="toc 2"/>
    <w:basedOn w:val="Normale"/>
    <w:next w:val="Normale"/>
    <w:autoRedefine/>
    <w:uiPriority w:val="39"/>
    <w:unhideWhenUsed/>
    <w:rsid w:val="00734BCE"/>
    <w:pPr>
      <w:tabs>
        <w:tab w:val="left" w:pos="960"/>
        <w:tab w:val="right" w:leader="dot" w:pos="9629"/>
      </w:tabs>
      <w:spacing w:after="100"/>
      <w:ind w:left="240"/>
    </w:pPr>
  </w:style>
  <w:style w:type="paragraph" w:styleId="Sommario3">
    <w:name w:val="toc 3"/>
    <w:basedOn w:val="Normale"/>
    <w:next w:val="Normale"/>
    <w:autoRedefine/>
    <w:uiPriority w:val="39"/>
    <w:unhideWhenUsed/>
    <w:rsid w:val="00D3374C"/>
    <w:pPr>
      <w:spacing w:after="100"/>
      <w:ind w:left="480"/>
    </w:pPr>
  </w:style>
  <w:style w:type="paragraph" w:customStyle="1" w:styleId="a4Testodocumento">
    <w:name w:val="a4) Testo documento"/>
    <w:basedOn w:val="Normale"/>
    <w:rsid w:val="007D5435"/>
    <w:pPr>
      <w:suppressAutoHyphens/>
      <w:spacing w:line="360" w:lineRule="auto"/>
      <w:jc w:val="both"/>
    </w:pPr>
    <w:rPr>
      <w:rFonts w:ascii="Verdana" w:eastAsia="MS Mincho" w:hAnsi="Verdana" w:cs="Times New Roman"/>
      <w:sz w:val="20"/>
      <w:lang w:eastAsia="ar-SA"/>
    </w:rPr>
  </w:style>
  <w:style w:type="table" w:customStyle="1" w:styleId="Assi-Obiettivispecifici">
    <w:name w:val="Assi - Obiettivi specifici"/>
    <w:basedOn w:val="Tabellanormale"/>
    <w:uiPriority w:val="99"/>
    <w:qFormat/>
    <w:rsid w:val="00C10F59"/>
    <w:rPr>
      <w:rFonts w:eastAsiaTheme="minorHAnsi"/>
      <w:sz w:val="16"/>
      <w:szCs w:val="22"/>
      <w:lang w:eastAsia="en-US"/>
    </w:rPr>
    <w:tblPr>
      <w:tblBorders>
        <w:top w:val="single" w:sz="4" w:space="0" w:color="0091BD"/>
        <w:left w:val="single" w:sz="4" w:space="0" w:color="0091BD"/>
        <w:bottom w:val="single" w:sz="4" w:space="0" w:color="0091BD"/>
        <w:right w:val="single" w:sz="4" w:space="0" w:color="0091BD"/>
        <w:insideH w:val="single" w:sz="4" w:space="0" w:color="0091BD"/>
        <w:insideV w:val="single" w:sz="4" w:space="0" w:color="0091BD"/>
      </w:tblBorders>
      <w:tblCellMar>
        <w:top w:w="57" w:type="dxa"/>
        <w:left w:w="57" w:type="dxa"/>
        <w:bottom w:w="57" w:type="dxa"/>
        <w:right w:w="57" w:type="dxa"/>
      </w:tblCellMar>
    </w:tblPr>
    <w:tblStylePr w:type="firstRow">
      <w:pPr>
        <w:wordWrap/>
        <w:jc w:val="left"/>
      </w:pPr>
      <w:rPr>
        <w:b/>
        <w:color w:val="FFFFFF"/>
      </w:rPr>
      <w:tblPr/>
      <w:tcPr>
        <w:shd w:val="clear" w:color="auto" w:fill="4BACC6"/>
        <w:vAlign w:val="center"/>
      </w:tcPr>
    </w:tblStylePr>
  </w:style>
  <w:style w:type="character" w:customStyle="1" w:styleId="ParagrafoelencoCarattere">
    <w:name w:val="Paragrafo elenco Carattere"/>
    <w:link w:val="Paragrafoelenco"/>
    <w:uiPriority w:val="34"/>
    <w:rsid w:val="00383A16"/>
  </w:style>
  <w:style w:type="character" w:styleId="Enfasidelicata">
    <w:name w:val="Subtle Emphasis"/>
    <w:uiPriority w:val="19"/>
    <w:qFormat/>
    <w:rsid w:val="00316D9F"/>
    <w:rPr>
      <w:rFonts w:ascii="Calibri" w:hAnsi="Calibri"/>
      <w:b/>
      <w:color w:val="2E74B5"/>
      <w:sz w:val="22"/>
    </w:rPr>
  </w:style>
  <w:style w:type="paragraph" w:customStyle="1" w:styleId="Sottotitolo1">
    <w:name w:val="Sottotitolo1"/>
    <w:basedOn w:val="Normale"/>
    <w:rsid w:val="00FA0A9F"/>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99777C"/>
    <w:rPr>
      <w:b/>
      <w:bCs/>
    </w:rPr>
  </w:style>
  <w:style w:type="paragraph" w:styleId="Nessunaspaziatura">
    <w:name w:val="No Spacing"/>
    <w:qFormat/>
    <w:rsid w:val="009B514A"/>
    <w:pPr>
      <w:suppressAutoHyphens/>
    </w:pPr>
    <w:rPr>
      <w:rFonts w:ascii="Calibri" w:eastAsia="Calibri" w:hAnsi="Calibri" w:cs="Calibri"/>
      <w:sz w:val="22"/>
      <w:szCs w:val="22"/>
      <w:lang w:eastAsia="ar-SA"/>
    </w:rPr>
  </w:style>
  <w:style w:type="table" w:customStyle="1" w:styleId="TableGrid">
    <w:name w:val="TableGrid"/>
    <w:rsid w:val="006337E6"/>
    <w:rPr>
      <w:sz w:val="22"/>
      <w:szCs w:val="22"/>
    </w:rPr>
    <w:tblPr>
      <w:tblCellMar>
        <w:top w:w="0" w:type="dxa"/>
        <w:left w:w="0" w:type="dxa"/>
        <w:bottom w:w="0" w:type="dxa"/>
        <w:right w:w="0" w:type="dxa"/>
      </w:tblCellMar>
    </w:tblPr>
  </w:style>
  <w:style w:type="table" w:customStyle="1" w:styleId="TableGrid1">
    <w:name w:val="TableGrid1"/>
    <w:rsid w:val="006337E6"/>
    <w:rPr>
      <w:sz w:val="22"/>
      <w:szCs w:val="22"/>
    </w:rPr>
    <w:tblPr>
      <w:tblCellMar>
        <w:top w:w="0" w:type="dxa"/>
        <w:left w:w="0" w:type="dxa"/>
        <w:bottom w:w="0" w:type="dxa"/>
        <w:right w:w="0" w:type="dxa"/>
      </w:tblCellMar>
    </w:tblPr>
  </w:style>
  <w:style w:type="table" w:customStyle="1" w:styleId="TableGrid2">
    <w:name w:val="TableGrid2"/>
    <w:rsid w:val="006337E6"/>
    <w:rPr>
      <w:sz w:val="22"/>
      <w:szCs w:val="22"/>
    </w:rPr>
    <w:tblPr>
      <w:tblCellMar>
        <w:top w:w="0" w:type="dxa"/>
        <w:left w:w="0" w:type="dxa"/>
        <w:bottom w:w="0" w:type="dxa"/>
        <w:right w:w="0" w:type="dxa"/>
      </w:tblCellMar>
    </w:tblPr>
  </w:style>
  <w:style w:type="table" w:customStyle="1" w:styleId="TableGrid3">
    <w:name w:val="TableGrid3"/>
    <w:rsid w:val="008B2765"/>
    <w:rPr>
      <w:sz w:val="22"/>
      <w:szCs w:val="22"/>
    </w:rPr>
    <w:tblPr>
      <w:tblCellMar>
        <w:top w:w="0" w:type="dxa"/>
        <w:left w:w="0" w:type="dxa"/>
        <w:bottom w:w="0" w:type="dxa"/>
        <w:right w:w="0" w:type="dxa"/>
      </w:tblCellMar>
    </w:tblPr>
  </w:style>
  <w:style w:type="table" w:customStyle="1" w:styleId="TableGrid4">
    <w:name w:val="TableGrid4"/>
    <w:rsid w:val="009434DA"/>
    <w:rPr>
      <w:sz w:val="22"/>
      <w:szCs w:val="22"/>
    </w:rPr>
    <w:tblPr>
      <w:tblCellMar>
        <w:top w:w="0" w:type="dxa"/>
        <w:left w:w="0" w:type="dxa"/>
        <w:bottom w:w="0" w:type="dxa"/>
        <w:right w:w="0" w:type="dxa"/>
      </w:tblCellMar>
    </w:tblPr>
  </w:style>
  <w:style w:type="character" w:customStyle="1" w:styleId="Titolo5Carattere">
    <w:name w:val="Titolo 5 Carattere"/>
    <w:basedOn w:val="Carpredefinitoparagrafo"/>
    <w:link w:val="Titolo5"/>
    <w:uiPriority w:val="9"/>
    <w:rsid w:val="00D96C7C"/>
    <w:rPr>
      <w:rFonts w:asciiTheme="majorHAnsi" w:eastAsiaTheme="majorEastAsia" w:hAnsiTheme="majorHAnsi" w:cstheme="majorBidi"/>
      <w:color w:val="243F60" w:themeColor="accent1" w:themeShade="7F"/>
    </w:rPr>
  </w:style>
  <w:style w:type="paragraph" w:styleId="Sommario4">
    <w:name w:val="toc 4"/>
    <w:basedOn w:val="Normale"/>
    <w:next w:val="Normale"/>
    <w:autoRedefine/>
    <w:uiPriority w:val="39"/>
    <w:unhideWhenUsed/>
    <w:rsid w:val="00832F44"/>
    <w:pPr>
      <w:spacing w:after="100"/>
      <w:ind w:left="720"/>
    </w:pPr>
  </w:style>
  <w:style w:type="paragraph" w:styleId="Sommario5">
    <w:name w:val="toc 5"/>
    <w:basedOn w:val="Normale"/>
    <w:next w:val="Normale"/>
    <w:autoRedefine/>
    <w:uiPriority w:val="39"/>
    <w:unhideWhenUsed/>
    <w:rsid w:val="00832F44"/>
    <w:pPr>
      <w:spacing w:after="100"/>
      <w:ind w:left="960"/>
    </w:pPr>
  </w:style>
  <w:style w:type="character" w:customStyle="1" w:styleId="Titolo6Carattere">
    <w:name w:val="Titolo 6 Carattere"/>
    <w:basedOn w:val="Carpredefinitoparagrafo"/>
    <w:link w:val="Titolo6"/>
    <w:uiPriority w:val="9"/>
    <w:semiHidden/>
    <w:rsid w:val="00A2779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A2779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A2779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A27798"/>
    <w:rPr>
      <w:rFonts w:asciiTheme="majorHAnsi" w:eastAsiaTheme="majorEastAsia" w:hAnsiTheme="majorHAnsi" w:cstheme="majorBidi"/>
      <w:i/>
      <w:iCs/>
      <w:color w:val="404040" w:themeColor="text1" w:themeTint="BF"/>
      <w:sz w:val="20"/>
      <w:szCs w:val="20"/>
    </w:rPr>
  </w:style>
  <w:style w:type="paragraph" w:customStyle="1" w:styleId="Pa20">
    <w:name w:val="Pa20"/>
    <w:basedOn w:val="Default"/>
    <w:next w:val="Default"/>
    <w:uiPriority w:val="99"/>
    <w:rsid w:val="00FD301C"/>
    <w:pPr>
      <w:spacing w:line="181" w:lineRule="atLeast"/>
    </w:pPr>
    <w:rPr>
      <w:rFonts w:ascii="EC Square Sans Pro Light" w:eastAsiaTheme="minorEastAsia" w:hAnsi="EC Square Sans Pro Light" w:cstheme="minorBidi"/>
      <w:color w:val="auto"/>
      <w:lang w:eastAsia="it-IT"/>
    </w:rPr>
  </w:style>
  <w:style w:type="character" w:customStyle="1" w:styleId="A2">
    <w:name w:val="A2"/>
    <w:uiPriority w:val="99"/>
    <w:rsid w:val="00CC4953"/>
    <w:rPr>
      <w:rFonts w:cs="EC Square Sans Pro"/>
      <w:color w:val="000000"/>
      <w:sz w:val="47"/>
      <w:szCs w:val="47"/>
    </w:rPr>
  </w:style>
  <w:style w:type="paragraph" w:customStyle="1" w:styleId="Style3">
    <w:name w:val="Style3"/>
    <w:basedOn w:val="Normale"/>
    <w:uiPriority w:val="99"/>
    <w:rsid w:val="00E42BF6"/>
    <w:pPr>
      <w:widowControl w:val="0"/>
      <w:autoSpaceDE w:val="0"/>
      <w:autoSpaceDN w:val="0"/>
      <w:adjustRightInd w:val="0"/>
    </w:pPr>
    <w:rPr>
      <w:rFonts w:ascii="Times New Roman" w:hAnsi="Times New Roman" w:cs="Times New Roman"/>
    </w:rPr>
  </w:style>
  <w:style w:type="paragraph" w:customStyle="1" w:styleId="Style4">
    <w:name w:val="Style4"/>
    <w:basedOn w:val="Normale"/>
    <w:uiPriority w:val="99"/>
    <w:rsid w:val="00E42BF6"/>
    <w:pPr>
      <w:widowControl w:val="0"/>
      <w:autoSpaceDE w:val="0"/>
      <w:autoSpaceDN w:val="0"/>
      <w:adjustRightInd w:val="0"/>
      <w:spacing w:line="402" w:lineRule="exact"/>
      <w:jc w:val="both"/>
    </w:pPr>
    <w:rPr>
      <w:rFonts w:ascii="Times New Roman" w:hAnsi="Times New Roman" w:cs="Times New Roman"/>
    </w:rPr>
  </w:style>
  <w:style w:type="paragraph" w:customStyle="1" w:styleId="Style6">
    <w:name w:val="Style6"/>
    <w:basedOn w:val="Normale"/>
    <w:uiPriority w:val="99"/>
    <w:rsid w:val="00E42BF6"/>
    <w:pPr>
      <w:widowControl w:val="0"/>
      <w:autoSpaceDE w:val="0"/>
      <w:autoSpaceDN w:val="0"/>
      <w:adjustRightInd w:val="0"/>
      <w:spacing w:line="408" w:lineRule="exact"/>
      <w:ind w:hanging="341"/>
      <w:jc w:val="both"/>
    </w:pPr>
    <w:rPr>
      <w:rFonts w:ascii="Times New Roman" w:hAnsi="Times New Roman" w:cs="Times New Roman"/>
    </w:rPr>
  </w:style>
  <w:style w:type="character" w:customStyle="1" w:styleId="FontStyle31">
    <w:name w:val="Font Style31"/>
    <w:basedOn w:val="Carpredefinitoparagrafo"/>
    <w:uiPriority w:val="99"/>
    <w:rsid w:val="00E42BF6"/>
    <w:rPr>
      <w:rFonts w:ascii="Franklin Gothic Medium" w:hAnsi="Franklin Gothic Medium" w:cs="Franklin Gothic Medium"/>
      <w:sz w:val="20"/>
      <w:szCs w:val="20"/>
    </w:rPr>
  </w:style>
  <w:style w:type="character" w:customStyle="1" w:styleId="FontStyle33">
    <w:name w:val="Font Style33"/>
    <w:uiPriority w:val="99"/>
    <w:rsid w:val="00E42BF6"/>
    <w:rPr>
      <w:rFonts w:ascii="Franklin Gothic Medium" w:hAnsi="Franklin Gothic Medium" w:cs="Franklin Gothic Medium"/>
      <w:i/>
      <w:iCs/>
      <w:sz w:val="20"/>
      <w:szCs w:val="20"/>
    </w:rPr>
  </w:style>
  <w:style w:type="paragraph" w:customStyle="1" w:styleId="Style10">
    <w:name w:val="Style10"/>
    <w:basedOn w:val="Normale"/>
    <w:uiPriority w:val="99"/>
    <w:rsid w:val="00E42BF6"/>
    <w:pPr>
      <w:widowControl w:val="0"/>
      <w:autoSpaceDE w:val="0"/>
      <w:autoSpaceDN w:val="0"/>
      <w:adjustRightInd w:val="0"/>
      <w:spacing w:line="403" w:lineRule="exact"/>
      <w:jc w:val="both"/>
    </w:pPr>
    <w:rPr>
      <w:rFonts w:ascii="Times New Roman" w:hAnsi="Times New Roman" w:cs="Times New Roman"/>
    </w:rPr>
  </w:style>
  <w:style w:type="paragraph" w:customStyle="1" w:styleId="Style12">
    <w:name w:val="Style12"/>
    <w:basedOn w:val="Normale"/>
    <w:uiPriority w:val="99"/>
    <w:rsid w:val="00E42BF6"/>
    <w:pPr>
      <w:widowControl w:val="0"/>
      <w:autoSpaceDE w:val="0"/>
      <w:autoSpaceDN w:val="0"/>
      <w:adjustRightInd w:val="0"/>
      <w:spacing w:line="403" w:lineRule="exact"/>
      <w:ind w:hanging="331"/>
      <w:jc w:val="both"/>
    </w:pPr>
    <w:rPr>
      <w:rFonts w:ascii="Times New Roman" w:hAnsi="Times New Roman" w:cs="Times New Roman"/>
    </w:rPr>
  </w:style>
  <w:style w:type="character" w:customStyle="1" w:styleId="FontStyle41">
    <w:name w:val="Font Style41"/>
    <w:basedOn w:val="Carpredefinitoparagrafo"/>
    <w:uiPriority w:val="99"/>
    <w:rsid w:val="00E42BF6"/>
    <w:rPr>
      <w:rFonts w:ascii="Times New Roman" w:hAnsi="Times New Roman" w:cs="Times New Roman"/>
      <w:b/>
      <w:bCs/>
      <w:i/>
      <w:iCs/>
      <w:sz w:val="18"/>
      <w:szCs w:val="18"/>
    </w:rPr>
  </w:style>
  <w:style w:type="character" w:customStyle="1" w:styleId="FontStyle32">
    <w:name w:val="Font Style32"/>
    <w:basedOn w:val="Carpredefinitoparagrafo"/>
    <w:uiPriority w:val="99"/>
    <w:rsid w:val="00E42BF6"/>
    <w:rPr>
      <w:rFonts w:ascii="Franklin Gothic Medium" w:hAnsi="Franklin Gothic Medium" w:cs="Franklin Gothic Medium"/>
      <w:sz w:val="16"/>
      <w:szCs w:val="16"/>
    </w:rPr>
  </w:style>
  <w:style w:type="paragraph" w:customStyle="1" w:styleId="Style21">
    <w:name w:val="Style21"/>
    <w:basedOn w:val="Normale"/>
    <w:uiPriority w:val="99"/>
    <w:rsid w:val="00E42BF6"/>
    <w:pPr>
      <w:widowControl w:val="0"/>
      <w:autoSpaceDE w:val="0"/>
      <w:autoSpaceDN w:val="0"/>
      <w:adjustRightInd w:val="0"/>
      <w:spacing w:line="401" w:lineRule="exact"/>
      <w:ind w:firstLine="696"/>
      <w:jc w:val="both"/>
    </w:pPr>
    <w:rPr>
      <w:rFonts w:ascii="Times New Roman" w:hAnsi="Times New Roman" w:cs="Times New Roman"/>
    </w:rPr>
  </w:style>
  <w:style w:type="paragraph" w:customStyle="1" w:styleId="Style20">
    <w:name w:val="Style20"/>
    <w:basedOn w:val="Normale"/>
    <w:uiPriority w:val="99"/>
    <w:rsid w:val="00E42BF6"/>
    <w:pPr>
      <w:widowControl w:val="0"/>
      <w:autoSpaceDE w:val="0"/>
      <w:autoSpaceDN w:val="0"/>
      <w:adjustRightInd w:val="0"/>
      <w:spacing w:line="233" w:lineRule="exact"/>
    </w:pPr>
    <w:rPr>
      <w:rFonts w:ascii="Times New Roman" w:hAnsi="Times New Roman" w:cs="Times New Roman"/>
    </w:rPr>
  </w:style>
  <w:style w:type="paragraph" w:customStyle="1" w:styleId="Style19">
    <w:name w:val="Style19"/>
    <w:basedOn w:val="Normale"/>
    <w:uiPriority w:val="99"/>
    <w:rsid w:val="00E42BF6"/>
    <w:pPr>
      <w:widowControl w:val="0"/>
      <w:autoSpaceDE w:val="0"/>
      <w:autoSpaceDN w:val="0"/>
      <w:adjustRightInd w:val="0"/>
      <w:spacing w:line="230" w:lineRule="exact"/>
      <w:jc w:val="both"/>
    </w:pPr>
    <w:rPr>
      <w:rFonts w:ascii="Times New Roman" w:hAnsi="Times New Roman" w:cs="Times New Roman"/>
    </w:rPr>
  </w:style>
  <w:style w:type="paragraph" w:customStyle="1" w:styleId="Style8">
    <w:name w:val="Style8"/>
    <w:basedOn w:val="Normale"/>
    <w:uiPriority w:val="99"/>
    <w:rsid w:val="00E42BF6"/>
    <w:pPr>
      <w:widowControl w:val="0"/>
      <w:autoSpaceDE w:val="0"/>
      <w:autoSpaceDN w:val="0"/>
      <w:adjustRightInd w:val="0"/>
      <w:spacing w:line="403" w:lineRule="exact"/>
      <w:ind w:firstLine="355"/>
      <w:jc w:val="both"/>
    </w:pPr>
    <w:rPr>
      <w:rFonts w:ascii="Times New Roman" w:hAnsi="Times New Roman" w:cs="Times New Roman"/>
    </w:rPr>
  </w:style>
  <w:style w:type="paragraph" w:customStyle="1" w:styleId="Style15">
    <w:name w:val="Style15"/>
    <w:basedOn w:val="Normale"/>
    <w:uiPriority w:val="99"/>
    <w:rsid w:val="00E42BF6"/>
    <w:pPr>
      <w:widowControl w:val="0"/>
      <w:autoSpaceDE w:val="0"/>
      <w:autoSpaceDN w:val="0"/>
      <w:adjustRightInd w:val="0"/>
    </w:pPr>
    <w:rPr>
      <w:rFonts w:ascii="Times New Roman" w:hAnsi="Times New Roman" w:cs="Times New Roman"/>
    </w:rPr>
  </w:style>
  <w:style w:type="paragraph" w:customStyle="1" w:styleId="Style22">
    <w:name w:val="Style22"/>
    <w:basedOn w:val="Normale"/>
    <w:uiPriority w:val="99"/>
    <w:rsid w:val="00E42BF6"/>
    <w:pPr>
      <w:widowControl w:val="0"/>
      <w:autoSpaceDE w:val="0"/>
      <w:autoSpaceDN w:val="0"/>
      <w:adjustRightInd w:val="0"/>
      <w:spacing w:line="401" w:lineRule="exact"/>
      <w:jc w:val="both"/>
    </w:pPr>
    <w:rPr>
      <w:rFonts w:ascii="Times New Roman" w:hAnsi="Times New Roman" w:cs="Times New Roman"/>
    </w:rPr>
  </w:style>
  <w:style w:type="paragraph" w:customStyle="1" w:styleId="Style18">
    <w:name w:val="Style18"/>
    <w:basedOn w:val="Normale"/>
    <w:uiPriority w:val="99"/>
    <w:rsid w:val="00E42BF6"/>
    <w:pPr>
      <w:widowControl w:val="0"/>
      <w:autoSpaceDE w:val="0"/>
      <w:autoSpaceDN w:val="0"/>
      <w:adjustRightInd w:val="0"/>
      <w:spacing w:line="403" w:lineRule="exact"/>
    </w:pPr>
    <w:rPr>
      <w:rFonts w:ascii="Times New Roman" w:hAnsi="Times New Roman" w:cs="Times New Roman"/>
    </w:rPr>
  </w:style>
  <w:style w:type="paragraph" w:customStyle="1" w:styleId="Style17">
    <w:name w:val="Style17"/>
    <w:basedOn w:val="Normale"/>
    <w:uiPriority w:val="99"/>
    <w:rsid w:val="00E42BF6"/>
    <w:pPr>
      <w:widowControl w:val="0"/>
      <w:autoSpaceDE w:val="0"/>
      <w:autoSpaceDN w:val="0"/>
      <w:adjustRightInd w:val="0"/>
      <w:jc w:val="both"/>
    </w:pPr>
    <w:rPr>
      <w:rFonts w:ascii="Times New Roman" w:hAnsi="Times New Roman" w:cs="Times New Roman"/>
    </w:rPr>
  </w:style>
  <w:style w:type="character" w:customStyle="1" w:styleId="FontStyle35">
    <w:name w:val="Font Style35"/>
    <w:basedOn w:val="Carpredefinitoparagrafo"/>
    <w:uiPriority w:val="99"/>
    <w:rsid w:val="00E42BF6"/>
    <w:rPr>
      <w:rFonts w:ascii="Franklin Gothic Medium" w:hAnsi="Franklin Gothic Medium" w:cs="Franklin Gothic Medium"/>
      <w:b/>
      <w:bCs/>
      <w:sz w:val="20"/>
      <w:szCs w:val="20"/>
    </w:rPr>
  </w:style>
  <w:style w:type="paragraph" w:customStyle="1" w:styleId="Style23">
    <w:name w:val="Style23"/>
    <w:basedOn w:val="Normale"/>
    <w:uiPriority w:val="99"/>
    <w:rsid w:val="00E42BF6"/>
    <w:pPr>
      <w:widowControl w:val="0"/>
      <w:autoSpaceDE w:val="0"/>
      <w:autoSpaceDN w:val="0"/>
      <w:adjustRightInd w:val="0"/>
      <w:spacing w:line="403" w:lineRule="exact"/>
    </w:pPr>
    <w:rPr>
      <w:rFonts w:ascii="Times New Roman" w:hAnsi="Times New Roman" w:cs="Times New Roman"/>
    </w:rPr>
  </w:style>
  <w:style w:type="character" w:customStyle="1" w:styleId="FontStyle37">
    <w:name w:val="Font Style37"/>
    <w:basedOn w:val="Carpredefinitoparagrafo"/>
    <w:uiPriority w:val="99"/>
    <w:rsid w:val="00E42BF6"/>
    <w:rPr>
      <w:rFonts w:ascii="Franklin Gothic Medium" w:hAnsi="Franklin Gothic Medium" w:cs="Franklin Gothic Medium"/>
      <w:b/>
      <w:bCs/>
      <w:sz w:val="20"/>
      <w:szCs w:val="20"/>
    </w:rPr>
  </w:style>
  <w:style w:type="character" w:customStyle="1" w:styleId="FontStyle38">
    <w:name w:val="Font Style38"/>
    <w:basedOn w:val="Carpredefinitoparagrafo"/>
    <w:uiPriority w:val="99"/>
    <w:rsid w:val="00E42BF6"/>
    <w:rPr>
      <w:rFonts w:ascii="Franklin Gothic Medium" w:hAnsi="Franklin Gothic Medium" w:cs="Franklin Gothic Medium"/>
      <w:sz w:val="22"/>
      <w:szCs w:val="22"/>
    </w:rPr>
  </w:style>
  <w:style w:type="character" w:customStyle="1" w:styleId="FontStyle39">
    <w:name w:val="Font Style39"/>
    <w:basedOn w:val="Carpredefinitoparagrafo"/>
    <w:uiPriority w:val="99"/>
    <w:rsid w:val="00E42BF6"/>
    <w:rPr>
      <w:rFonts w:ascii="Franklin Gothic Medium" w:hAnsi="Franklin Gothic Medium" w:cs="Franklin Gothic Medium"/>
      <w:w w:val="40"/>
      <w:sz w:val="18"/>
      <w:szCs w:val="18"/>
    </w:rPr>
  </w:style>
  <w:style w:type="paragraph" w:customStyle="1" w:styleId="Style11">
    <w:name w:val="Style11"/>
    <w:basedOn w:val="Normale"/>
    <w:uiPriority w:val="99"/>
    <w:rsid w:val="00E42BF6"/>
    <w:pPr>
      <w:widowControl w:val="0"/>
      <w:autoSpaceDE w:val="0"/>
      <w:autoSpaceDN w:val="0"/>
      <w:adjustRightInd w:val="0"/>
      <w:spacing w:line="202" w:lineRule="exact"/>
      <w:ind w:hanging="346"/>
    </w:pPr>
    <w:rPr>
      <w:rFonts w:ascii="Times New Roman" w:hAnsi="Times New Roman" w:cs="Times New Roman"/>
    </w:rPr>
  </w:style>
  <w:style w:type="character" w:customStyle="1" w:styleId="FontStyle40">
    <w:name w:val="Font Style40"/>
    <w:basedOn w:val="Carpredefinitoparagrafo"/>
    <w:uiPriority w:val="99"/>
    <w:rsid w:val="00E42BF6"/>
    <w:rPr>
      <w:rFonts w:ascii="Franklin Gothic Medium" w:hAnsi="Franklin Gothic Medium" w:cs="Franklin Gothic Medium"/>
      <w:sz w:val="22"/>
      <w:szCs w:val="22"/>
    </w:rPr>
  </w:style>
  <w:style w:type="character" w:customStyle="1" w:styleId="FontStyle42">
    <w:name w:val="Font Style42"/>
    <w:basedOn w:val="Carpredefinitoparagrafo"/>
    <w:uiPriority w:val="99"/>
    <w:rsid w:val="00E42BF6"/>
    <w:rPr>
      <w:rFonts w:ascii="Franklin Gothic Medium" w:hAnsi="Franklin Gothic Medium" w:cs="Franklin Gothic Medium"/>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2756">
      <w:bodyDiv w:val="1"/>
      <w:marLeft w:val="0"/>
      <w:marRight w:val="0"/>
      <w:marTop w:val="0"/>
      <w:marBottom w:val="0"/>
      <w:divBdr>
        <w:top w:val="none" w:sz="0" w:space="0" w:color="auto"/>
        <w:left w:val="none" w:sz="0" w:space="0" w:color="auto"/>
        <w:bottom w:val="none" w:sz="0" w:space="0" w:color="auto"/>
        <w:right w:val="none" w:sz="0" w:space="0" w:color="auto"/>
      </w:divBdr>
    </w:div>
    <w:div w:id="20594435">
      <w:bodyDiv w:val="1"/>
      <w:marLeft w:val="0"/>
      <w:marRight w:val="0"/>
      <w:marTop w:val="0"/>
      <w:marBottom w:val="0"/>
      <w:divBdr>
        <w:top w:val="none" w:sz="0" w:space="0" w:color="auto"/>
        <w:left w:val="none" w:sz="0" w:space="0" w:color="auto"/>
        <w:bottom w:val="none" w:sz="0" w:space="0" w:color="auto"/>
        <w:right w:val="none" w:sz="0" w:space="0" w:color="auto"/>
      </w:divBdr>
      <w:divsChild>
        <w:div w:id="1952131849">
          <w:marLeft w:val="0"/>
          <w:marRight w:val="0"/>
          <w:marTop w:val="0"/>
          <w:marBottom w:val="0"/>
          <w:divBdr>
            <w:top w:val="none" w:sz="0" w:space="0" w:color="auto"/>
            <w:left w:val="none" w:sz="0" w:space="0" w:color="auto"/>
            <w:bottom w:val="none" w:sz="0" w:space="0" w:color="auto"/>
            <w:right w:val="none" w:sz="0" w:space="0" w:color="auto"/>
          </w:divBdr>
          <w:divsChild>
            <w:div w:id="882793665">
              <w:marLeft w:val="0"/>
              <w:marRight w:val="0"/>
              <w:marTop w:val="0"/>
              <w:marBottom w:val="0"/>
              <w:divBdr>
                <w:top w:val="none" w:sz="0" w:space="0" w:color="auto"/>
                <w:left w:val="none" w:sz="0" w:space="0" w:color="auto"/>
                <w:bottom w:val="none" w:sz="0" w:space="0" w:color="auto"/>
                <w:right w:val="none" w:sz="0" w:space="0" w:color="auto"/>
              </w:divBdr>
              <w:divsChild>
                <w:div w:id="1284533610">
                  <w:marLeft w:val="0"/>
                  <w:marRight w:val="0"/>
                  <w:marTop w:val="0"/>
                  <w:marBottom w:val="0"/>
                  <w:divBdr>
                    <w:top w:val="none" w:sz="0" w:space="0" w:color="auto"/>
                    <w:left w:val="none" w:sz="0" w:space="0" w:color="auto"/>
                    <w:bottom w:val="none" w:sz="0" w:space="0" w:color="auto"/>
                    <w:right w:val="none" w:sz="0" w:space="0" w:color="auto"/>
                  </w:divBdr>
                  <w:divsChild>
                    <w:div w:id="170023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85690">
      <w:bodyDiv w:val="1"/>
      <w:marLeft w:val="0"/>
      <w:marRight w:val="0"/>
      <w:marTop w:val="0"/>
      <w:marBottom w:val="0"/>
      <w:divBdr>
        <w:top w:val="none" w:sz="0" w:space="0" w:color="auto"/>
        <w:left w:val="none" w:sz="0" w:space="0" w:color="auto"/>
        <w:bottom w:val="none" w:sz="0" w:space="0" w:color="auto"/>
        <w:right w:val="none" w:sz="0" w:space="0" w:color="auto"/>
      </w:divBdr>
      <w:divsChild>
        <w:div w:id="259724236">
          <w:marLeft w:val="0"/>
          <w:marRight w:val="0"/>
          <w:marTop w:val="0"/>
          <w:marBottom w:val="0"/>
          <w:divBdr>
            <w:top w:val="none" w:sz="0" w:space="0" w:color="auto"/>
            <w:left w:val="none" w:sz="0" w:space="0" w:color="auto"/>
            <w:bottom w:val="none" w:sz="0" w:space="0" w:color="auto"/>
            <w:right w:val="none" w:sz="0" w:space="0" w:color="auto"/>
          </w:divBdr>
          <w:divsChild>
            <w:div w:id="143090592">
              <w:marLeft w:val="0"/>
              <w:marRight w:val="0"/>
              <w:marTop w:val="0"/>
              <w:marBottom w:val="0"/>
              <w:divBdr>
                <w:top w:val="none" w:sz="0" w:space="0" w:color="auto"/>
                <w:left w:val="none" w:sz="0" w:space="0" w:color="auto"/>
                <w:bottom w:val="none" w:sz="0" w:space="0" w:color="auto"/>
                <w:right w:val="none" w:sz="0" w:space="0" w:color="auto"/>
              </w:divBdr>
              <w:divsChild>
                <w:div w:id="45517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54888">
      <w:bodyDiv w:val="1"/>
      <w:marLeft w:val="0"/>
      <w:marRight w:val="0"/>
      <w:marTop w:val="0"/>
      <w:marBottom w:val="0"/>
      <w:divBdr>
        <w:top w:val="none" w:sz="0" w:space="0" w:color="auto"/>
        <w:left w:val="none" w:sz="0" w:space="0" w:color="auto"/>
        <w:bottom w:val="none" w:sz="0" w:space="0" w:color="auto"/>
        <w:right w:val="none" w:sz="0" w:space="0" w:color="auto"/>
      </w:divBdr>
      <w:divsChild>
        <w:div w:id="754671983">
          <w:marLeft w:val="0"/>
          <w:marRight w:val="0"/>
          <w:marTop w:val="0"/>
          <w:marBottom w:val="0"/>
          <w:divBdr>
            <w:top w:val="none" w:sz="0" w:space="0" w:color="auto"/>
            <w:left w:val="none" w:sz="0" w:space="0" w:color="auto"/>
            <w:bottom w:val="none" w:sz="0" w:space="0" w:color="auto"/>
            <w:right w:val="none" w:sz="0" w:space="0" w:color="auto"/>
          </w:divBdr>
          <w:divsChild>
            <w:div w:id="99299689">
              <w:marLeft w:val="0"/>
              <w:marRight w:val="0"/>
              <w:marTop w:val="0"/>
              <w:marBottom w:val="0"/>
              <w:divBdr>
                <w:top w:val="none" w:sz="0" w:space="0" w:color="auto"/>
                <w:left w:val="none" w:sz="0" w:space="0" w:color="auto"/>
                <w:bottom w:val="none" w:sz="0" w:space="0" w:color="auto"/>
                <w:right w:val="none" w:sz="0" w:space="0" w:color="auto"/>
              </w:divBdr>
              <w:divsChild>
                <w:div w:id="10755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68099">
      <w:bodyDiv w:val="1"/>
      <w:marLeft w:val="0"/>
      <w:marRight w:val="0"/>
      <w:marTop w:val="0"/>
      <w:marBottom w:val="0"/>
      <w:divBdr>
        <w:top w:val="none" w:sz="0" w:space="0" w:color="auto"/>
        <w:left w:val="none" w:sz="0" w:space="0" w:color="auto"/>
        <w:bottom w:val="none" w:sz="0" w:space="0" w:color="auto"/>
        <w:right w:val="none" w:sz="0" w:space="0" w:color="auto"/>
      </w:divBdr>
      <w:divsChild>
        <w:div w:id="1154302350">
          <w:marLeft w:val="0"/>
          <w:marRight w:val="0"/>
          <w:marTop w:val="0"/>
          <w:marBottom w:val="0"/>
          <w:divBdr>
            <w:top w:val="none" w:sz="0" w:space="0" w:color="auto"/>
            <w:left w:val="none" w:sz="0" w:space="0" w:color="auto"/>
            <w:bottom w:val="none" w:sz="0" w:space="0" w:color="auto"/>
            <w:right w:val="none" w:sz="0" w:space="0" w:color="auto"/>
          </w:divBdr>
          <w:divsChild>
            <w:div w:id="1211960626">
              <w:marLeft w:val="0"/>
              <w:marRight w:val="0"/>
              <w:marTop w:val="0"/>
              <w:marBottom w:val="0"/>
              <w:divBdr>
                <w:top w:val="none" w:sz="0" w:space="0" w:color="auto"/>
                <w:left w:val="none" w:sz="0" w:space="0" w:color="auto"/>
                <w:bottom w:val="none" w:sz="0" w:space="0" w:color="auto"/>
                <w:right w:val="none" w:sz="0" w:space="0" w:color="auto"/>
              </w:divBdr>
              <w:divsChild>
                <w:div w:id="10619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7334">
      <w:bodyDiv w:val="1"/>
      <w:marLeft w:val="0"/>
      <w:marRight w:val="0"/>
      <w:marTop w:val="0"/>
      <w:marBottom w:val="0"/>
      <w:divBdr>
        <w:top w:val="none" w:sz="0" w:space="0" w:color="auto"/>
        <w:left w:val="none" w:sz="0" w:space="0" w:color="auto"/>
        <w:bottom w:val="none" w:sz="0" w:space="0" w:color="auto"/>
        <w:right w:val="none" w:sz="0" w:space="0" w:color="auto"/>
      </w:divBdr>
    </w:div>
    <w:div w:id="75714672">
      <w:bodyDiv w:val="1"/>
      <w:marLeft w:val="0"/>
      <w:marRight w:val="0"/>
      <w:marTop w:val="0"/>
      <w:marBottom w:val="0"/>
      <w:divBdr>
        <w:top w:val="none" w:sz="0" w:space="0" w:color="auto"/>
        <w:left w:val="none" w:sz="0" w:space="0" w:color="auto"/>
        <w:bottom w:val="none" w:sz="0" w:space="0" w:color="auto"/>
        <w:right w:val="none" w:sz="0" w:space="0" w:color="auto"/>
      </w:divBdr>
      <w:divsChild>
        <w:div w:id="833106958">
          <w:marLeft w:val="0"/>
          <w:marRight w:val="0"/>
          <w:marTop w:val="0"/>
          <w:marBottom w:val="0"/>
          <w:divBdr>
            <w:top w:val="none" w:sz="0" w:space="0" w:color="auto"/>
            <w:left w:val="none" w:sz="0" w:space="0" w:color="auto"/>
            <w:bottom w:val="none" w:sz="0" w:space="0" w:color="auto"/>
            <w:right w:val="none" w:sz="0" w:space="0" w:color="auto"/>
          </w:divBdr>
          <w:divsChild>
            <w:div w:id="771316076">
              <w:marLeft w:val="0"/>
              <w:marRight w:val="0"/>
              <w:marTop w:val="0"/>
              <w:marBottom w:val="0"/>
              <w:divBdr>
                <w:top w:val="none" w:sz="0" w:space="0" w:color="auto"/>
                <w:left w:val="none" w:sz="0" w:space="0" w:color="auto"/>
                <w:bottom w:val="none" w:sz="0" w:space="0" w:color="auto"/>
                <w:right w:val="none" w:sz="0" w:space="0" w:color="auto"/>
              </w:divBdr>
              <w:divsChild>
                <w:div w:id="189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4106">
      <w:bodyDiv w:val="1"/>
      <w:marLeft w:val="0"/>
      <w:marRight w:val="0"/>
      <w:marTop w:val="0"/>
      <w:marBottom w:val="0"/>
      <w:divBdr>
        <w:top w:val="none" w:sz="0" w:space="0" w:color="auto"/>
        <w:left w:val="none" w:sz="0" w:space="0" w:color="auto"/>
        <w:bottom w:val="none" w:sz="0" w:space="0" w:color="auto"/>
        <w:right w:val="none" w:sz="0" w:space="0" w:color="auto"/>
      </w:divBdr>
      <w:divsChild>
        <w:div w:id="412699456">
          <w:marLeft w:val="0"/>
          <w:marRight w:val="0"/>
          <w:marTop w:val="0"/>
          <w:marBottom w:val="0"/>
          <w:divBdr>
            <w:top w:val="none" w:sz="0" w:space="0" w:color="auto"/>
            <w:left w:val="none" w:sz="0" w:space="0" w:color="auto"/>
            <w:bottom w:val="none" w:sz="0" w:space="0" w:color="auto"/>
            <w:right w:val="none" w:sz="0" w:space="0" w:color="auto"/>
          </w:divBdr>
          <w:divsChild>
            <w:div w:id="1402096065">
              <w:marLeft w:val="0"/>
              <w:marRight w:val="0"/>
              <w:marTop w:val="0"/>
              <w:marBottom w:val="0"/>
              <w:divBdr>
                <w:top w:val="none" w:sz="0" w:space="0" w:color="auto"/>
                <w:left w:val="none" w:sz="0" w:space="0" w:color="auto"/>
                <w:bottom w:val="none" w:sz="0" w:space="0" w:color="auto"/>
                <w:right w:val="none" w:sz="0" w:space="0" w:color="auto"/>
              </w:divBdr>
              <w:divsChild>
                <w:div w:id="190220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5428">
      <w:bodyDiv w:val="1"/>
      <w:marLeft w:val="0"/>
      <w:marRight w:val="0"/>
      <w:marTop w:val="0"/>
      <w:marBottom w:val="0"/>
      <w:divBdr>
        <w:top w:val="none" w:sz="0" w:space="0" w:color="auto"/>
        <w:left w:val="none" w:sz="0" w:space="0" w:color="auto"/>
        <w:bottom w:val="none" w:sz="0" w:space="0" w:color="auto"/>
        <w:right w:val="none" w:sz="0" w:space="0" w:color="auto"/>
      </w:divBdr>
      <w:divsChild>
        <w:div w:id="909732945">
          <w:marLeft w:val="0"/>
          <w:marRight w:val="0"/>
          <w:marTop w:val="0"/>
          <w:marBottom w:val="0"/>
          <w:divBdr>
            <w:top w:val="none" w:sz="0" w:space="0" w:color="auto"/>
            <w:left w:val="none" w:sz="0" w:space="0" w:color="auto"/>
            <w:bottom w:val="none" w:sz="0" w:space="0" w:color="auto"/>
            <w:right w:val="none" w:sz="0" w:space="0" w:color="auto"/>
          </w:divBdr>
          <w:divsChild>
            <w:div w:id="8921539">
              <w:marLeft w:val="0"/>
              <w:marRight w:val="0"/>
              <w:marTop w:val="0"/>
              <w:marBottom w:val="0"/>
              <w:divBdr>
                <w:top w:val="none" w:sz="0" w:space="0" w:color="auto"/>
                <w:left w:val="none" w:sz="0" w:space="0" w:color="auto"/>
                <w:bottom w:val="none" w:sz="0" w:space="0" w:color="auto"/>
                <w:right w:val="none" w:sz="0" w:space="0" w:color="auto"/>
              </w:divBdr>
              <w:divsChild>
                <w:div w:id="18965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7867">
      <w:bodyDiv w:val="1"/>
      <w:marLeft w:val="0"/>
      <w:marRight w:val="0"/>
      <w:marTop w:val="0"/>
      <w:marBottom w:val="0"/>
      <w:divBdr>
        <w:top w:val="none" w:sz="0" w:space="0" w:color="auto"/>
        <w:left w:val="none" w:sz="0" w:space="0" w:color="auto"/>
        <w:bottom w:val="none" w:sz="0" w:space="0" w:color="auto"/>
        <w:right w:val="none" w:sz="0" w:space="0" w:color="auto"/>
      </w:divBdr>
      <w:divsChild>
        <w:div w:id="1077479028">
          <w:marLeft w:val="0"/>
          <w:marRight w:val="0"/>
          <w:marTop w:val="0"/>
          <w:marBottom w:val="0"/>
          <w:divBdr>
            <w:top w:val="none" w:sz="0" w:space="0" w:color="auto"/>
            <w:left w:val="none" w:sz="0" w:space="0" w:color="auto"/>
            <w:bottom w:val="none" w:sz="0" w:space="0" w:color="auto"/>
            <w:right w:val="none" w:sz="0" w:space="0" w:color="auto"/>
          </w:divBdr>
          <w:divsChild>
            <w:div w:id="641931861">
              <w:marLeft w:val="0"/>
              <w:marRight w:val="0"/>
              <w:marTop w:val="0"/>
              <w:marBottom w:val="0"/>
              <w:divBdr>
                <w:top w:val="none" w:sz="0" w:space="0" w:color="auto"/>
                <w:left w:val="none" w:sz="0" w:space="0" w:color="auto"/>
                <w:bottom w:val="none" w:sz="0" w:space="0" w:color="auto"/>
                <w:right w:val="none" w:sz="0" w:space="0" w:color="auto"/>
              </w:divBdr>
              <w:divsChild>
                <w:div w:id="1020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0764">
      <w:bodyDiv w:val="1"/>
      <w:marLeft w:val="0"/>
      <w:marRight w:val="0"/>
      <w:marTop w:val="0"/>
      <w:marBottom w:val="0"/>
      <w:divBdr>
        <w:top w:val="none" w:sz="0" w:space="0" w:color="auto"/>
        <w:left w:val="none" w:sz="0" w:space="0" w:color="auto"/>
        <w:bottom w:val="none" w:sz="0" w:space="0" w:color="auto"/>
        <w:right w:val="none" w:sz="0" w:space="0" w:color="auto"/>
      </w:divBdr>
      <w:divsChild>
        <w:div w:id="883835045">
          <w:marLeft w:val="0"/>
          <w:marRight w:val="0"/>
          <w:marTop w:val="0"/>
          <w:marBottom w:val="0"/>
          <w:divBdr>
            <w:top w:val="none" w:sz="0" w:space="0" w:color="auto"/>
            <w:left w:val="none" w:sz="0" w:space="0" w:color="auto"/>
            <w:bottom w:val="none" w:sz="0" w:space="0" w:color="auto"/>
            <w:right w:val="none" w:sz="0" w:space="0" w:color="auto"/>
          </w:divBdr>
          <w:divsChild>
            <w:div w:id="1785348052">
              <w:marLeft w:val="0"/>
              <w:marRight w:val="0"/>
              <w:marTop w:val="0"/>
              <w:marBottom w:val="0"/>
              <w:divBdr>
                <w:top w:val="none" w:sz="0" w:space="0" w:color="auto"/>
                <w:left w:val="none" w:sz="0" w:space="0" w:color="auto"/>
                <w:bottom w:val="none" w:sz="0" w:space="0" w:color="auto"/>
                <w:right w:val="none" w:sz="0" w:space="0" w:color="auto"/>
              </w:divBdr>
              <w:divsChild>
                <w:div w:id="264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2849">
      <w:bodyDiv w:val="1"/>
      <w:marLeft w:val="0"/>
      <w:marRight w:val="0"/>
      <w:marTop w:val="0"/>
      <w:marBottom w:val="0"/>
      <w:divBdr>
        <w:top w:val="none" w:sz="0" w:space="0" w:color="auto"/>
        <w:left w:val="none" w:sz="0" w:space="0" w:color="auto"/>
        <w:bottom w:val="none" w:sz="0" w:space="0" w:color="auto"/>
        <w:right w:val="none" w:sz="0" w:space="0" w:color="auto"/>
      </w:divBdr>
      <w:divsChild>
        <w:div w:id="152138026">
          <w:marLeft w:val="0"/>
          <w:marRight w:val="0"/>
          <w:marTop w:val="0"/>
          <w:marBottom w:val="0"/>
          <w:divBdr>
            <w:top w:val="none" w:sz="0" w:space="0" w:color="auto"/>
            <w:left w:val="none" w:sz="0" w:space="0" w:color="auto"/>
            <w:bottom w:val="none" w:sz="0" w:space="0" w:color="auto"/>
            <w:right w:val="none" w:sz="0" w:space="0" w:color="auto"/>
          </w:divBdr>
          <w:divsChild>
            <w:div w:id="1746301730">
              <w:marLeft w:val="0"/>
              <w:marRight w:val="0"/>
              <w:marTop w:val="0"/>
              <w:marBottom w:val="0"/>
              <w:divBdr>
                <w:top w:val="none" w:sz="0" w:space="0" w:color="auto"/>
                <w:left w:val="none" w:sz="0" w:space="0" w:color="auto"/>
                <w:bottom w:val="none" w:sz="0" w:space="0" w:color="auto"/>
                <w:right w:val="none" w:sz="0" w:space="0" w:color="auto"/>
              </w:divBdr>
              <w:divsChild>
                <w:div w:id="14137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832263">
      <w:bodyDiv w:val="1"/>
      <w:marLeft w:val="0"/>
      <w:marRight w:val="0"/>
      <w:marTop w:val="0"/>
      <w:marBottom w:val="0"/>
      <w:divBdr>
        <w:top w:val="none" w:sz="0" w:space="0" w:color="auto"/>
        <w:left w:val="none" w:sz="0" w:space="0" w:color="auto"/>
        <w:bottom w:val="none" w:sz="0" w:space="0" w:color="auto"/>
        <w:right w:val="none" w:sz="0" w:space="0" w:color="auto"/>
      </w:divBdr>
      <w:divsChild>
        <w:div w:id="1457682184">
          <w:marLeft w:val="0"/>
          <w:marRight w:val="0"/>
          <w:marTop w:val="0"/>
          <w:marBottom w:val="0"/>
          <w:divBdr>
            <w:top w:val="none" w:sz="0" w:space="0" w:color="auto"/>
            <w:left w:val="none" w:sz="0" w:space="0" w:color="auto"/>
            <w:bottom w:val="none" w:sz="0" w:space="0" w:color="auto"/>
            <w:right w:val="none" w:sz="0" w:space="0" w:color="auto"/>
          </w:divBdr>
          <w:divsChild>
            <w:div w:id="210531789">
              <w:marLeft w:val="0"/>
              <w:marRight w:val="0"/>
              <w:marTop w:val="0"/>
              <w:marBottom w:val="0"/>
              <w:divBdr>
                <w:top w:val="none" w:sz="0" w:space="0" w:color="auto"/>
                <w:left w:val="none" w:sz="0" w:space="0" w:color="auto"/>
                <w:bottom w:val="none" w:sz="0" w:space="0" w:color="auto"/>
                <w:right w:val="none" w:sz="0" w:space="0" w:color="auto"/>
              </w:divBdr>
              <w:divsChild>
                <w:div w:id="87400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110408">
      <w:bodyDiv w:val="1"/>
      <w:marLeft w:val="0"/>
      <w:marRight w:val="0"/>
      <w:marTop w:val="0"/>
      <w:marBottom w:val="0"/>
      <w:divBdr>
        <w:top w:val="none" w:sz="0" w:space="0" w:color="auto"/>
        <w:left w:val="none" w:sz="0" w:space="0" w:color="auto"/>
        <w:bottom w:val="none" w:sz="0" w:space="0" w:color="auto"/>
        <w:right w:val="none" w:sz="0" w:space="0" w:color="auto"/>
      </w:divBdr>
      <w:divsChild>
        <w:div w:id="1467040459">
          <w:marLeft w:val="0"/>
          <w:marRight w:val="0"/>
          <w:marTop w:val="0"/>
          <w:marBottom w:val="0"/>
          <w:divBdr>
            <w:top w:val="none" w:sz="0" w:space="0" w:color="auto"/>
            <w:left w:val="none" w:sz="0" w:space="0" w:color="auto"/>
            <w:bottom w:val="none" w:sz="0" w:space="0" w:color="auto"/>
            <w:right w:val="none" w:sz="0" w:space="0" w:color="auto"/>
          </w:divBdr>
          <w:divsChild>
            <w:div w:id="1016883279">
              <w:marLeft w:val="0"/>
              <w:marRight w:val="0"/>
              <w:marTop w:val="0"/>
              <w:marBottom w:val="0"/>
              <w:divBdr>
                <w:top w:val="none" w:sz="0" w:space="0" w:color="auto"/>
                <w:left w:val="none" w:sz="0" w:space="0" w:color="auto"/>
                <w:bottom w:val="none" w:sz="0" w:space="0" w:color="auto"/>
                <w:right w:val="none" w:sz="0" w:space="0" w:color="auto"/>
              </w:divBdr>
              <w:divsChild>
                <w:div w:id="193484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265">
      <w:bodyDiv w:val="1"/>
      <w:marLeft w:val="0"/>
      <w:marRight w:val="0"/>
      <w:marTop w:val="0"/>
      <w:marBottom w:val="0"/>
      <w:divBdr>
        <w:top w:val="none" w:sz="0" w:space="0" w:color="auto"/>
        <w:left w:val="none" w:sz="0" w:space="0" w:color="auto"/>
        <w:bottom w:val="none" w:sz="0" w:space="0" w:color="auto"/>
        <w:right w:val="none" w:sz="0" w:space="0" w:color="auto"/>
      </w:divBdr>
      <w:divsChild>
        <w:div w:id="1695645622">
          <w:marLeft w:val="0"/>
          <w:marRight w:val="0"/>
          <w:marTop w:val="0"/>
          <w:marBottom w:val="0"/>
          <w:divBdr>
            <w:top w:val="none" w:sz="0" w:space="0" w:color="auto"/>
            <w:left w:val="none" w:sz="0" w:space="0" w:color="auto"/>
            <w:bottom w:val="none" w:sz="0" w:space="0" w:color="auto"/>
            <w:right w:val="none" w:sz="0" w:space="0" w:color="auto"/>
          </w:divBdr>
          <w:divsChild>
            <w:div w:id="1731229610">
              <w:marLeft w:val="0"/>
              <w:marRight w:val="0"/>
              <w:marTop w:val="0"/>
              <w:marBottom w:val="0"/>
              <w:divBdr>
                <w:top w:val="none" w:sz="0" w:space="0" w:color="auto"/>
                <w:left w:val="none" w:sz="0" w:space="0" w:color="auto"/>
                <w:bottom w:val="none" w:sz="0" w:space="0" w:color="auto"/>
                <w:right w:val="none" w:sz="0" w:space="0" w:color="auto"/>
              </w:divBdr>
              <w:divsChild>
                <w:div w:id="1673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663478">
      <w:bodyDiv w:val="1"/>
      <w:marLeft w:val="0"/>
      <w:marRight w:val="0"/>
      <w:marTop w:val="0"/>
      <w:marBottom w:val="0"/>
      <w:divBdr>
        <w:top w:val="none" w:sz="0" w:space="0" w:color="auto"/>
        <w:left w:val="none" w:sz="0" w:space="0" w:color="auto"/>
        <w:bottom w:val="none" w:sz="0" w:space="0" w:color="auto"/>
        <w:right w:val="none" w:sz="0" w:space="0" w:color="auto"/>
      </w:divBdr>
      <w:divsChild>
        <w:div w:id="1356153834">
          <w:marLeft w:val="0"/>
          <w:marRight w:val="0"/>
          <w:marTop w:val="0"/>
          <w:marBottom w:val="0"/>
          <w:divBdr>
            <w:top w:val="none" w:sz="0" w:space="0" w:color="auto"/>
            <w:left w:val="none" w:sz="0" w:space="0" w:color="auto"/>
            <w:bottom w:val="none" w:sz="0" w:space="0" w:color="auto"/>
            <w:right w:val="none" w:sz="0" w:space="0" w:color="auto"/>
          </w:divBdr>
          <w:divsChild>
            <w:div w:id="769858247">
              <w:marLeft w:val="0"/>
              <w:marRight w:val="0"/>
              <w:marTop w:val="0"/>
              <w:marBottom w:val="0"/>
              <w:divBdr>
                <w:top w:val="none" w:sz="0" w:space="0" w:color="auto"/>
                <w:left w:val="none" w:sz="0" w:space="0" w:color="auto"/>
                <w:bottom w:val="none" w:sz="0" w:space="0" w:color="auto"/>
                <w:right w:val="none" w:sz="0" w:space="0" w:color="auto"/>
              </w:divBdr>
              <w:divsChild>
                <w:div w:id="208418934">
                  <w:marLeft w:val="0"/>
                  <w:marRight w:val="0"/>
                  <w:marTop w:val="0"/>
                  <w:marBottom w:val="0"/>
                  <w:divBdr>
                    <w:top w:val="none" w:sz="0" w:space="0" w:color="auto"/>
                    <w:left w:val="none" w:sz="0" w:space="0" w:color="auto"/>
                    <w:bottom w:val="none" w:sz="0" w:space="0" w:color="auto"/>
                    <w:right w:val="none" w:sz="0" w:space="0" w:color="auto"/>
                  </w:divBdr>
                  <w:divsChild>
                    <w:div w:id="13140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686467">
      <w:bodyDiv w:val="1"/>
      <w:marLeft w:val="0"/>
      <w:marRight w:val="0"/>
      <w:marTop w:val="0"/>
      <w:marBottom w:val="0"/>
      <w:divBdr>
        <w:top w:val="none" w:sz="0" w:space="0" w:color="auto"/>
        <w:left w:val="none" w:sz="0" w:space="0" w:color="auto"/>
        <w:bottom w:val="none" w:sz="0" w:space="0" w:color="auto"/>
        <w:right w:val="none" w:sz="0" w:space="0" w:color="auto"/>
      </w:divBdr>
      <w:divsChild>
        <w:div w:id="30111840">
          <w:marLeft w:val="0"/>
          <w:marRight w:val="0"/>
          <w:marTop w:val="0"/>
          <w:marBottom w:val="0"/>
          <w:divBdr>
            <w:top w:val="none" w:sz="0" w:space="0" w:color="auto"/>
            <w:left w:val="none" w:sz="0" w:space="0" w:color="auto"/>
            <w:bottom w:val="none" w:sz="0" w:space="0" w:color="auto"/>
            <w:right w:val="none" w:sz="0" w:space="0" w:color="auto"/>
          </w:divBdr>
          <w:divsChild>
            <w:div w:id="202866613">
              <w:marLeft w:val="0"/>
              <w:marRight w:val="0"/>
              <w:marTop w:val="0"/>
              <w:marBottom w:val="0"/>
              <w:divBdr>
                <w:top w:val="none" w:sz="0" w:space="0" w:color="auto"/>
                <w:left w:val="none" w:sz="0" w:space="0" w:color="auto"/>
                <w:bottom w:val="none" w:sz="0" w:space="0" w:color="auto"/>
                <w:right w:val="none" w:sz="0" w:space="0" w:color="auto"/>
              </w:divBdr>
              <w:divsChild>
                <w:div w:id="1568496103">
                  <w:marLeft w:val="0"/>
                  <w:marRight w:val="0"/>
                  <w:marTop w:val="0"/>
                  <w:marBottom w:val="0"/>
                  <w:divBdr>
                    <w:top w:val="none" w:sz="0" w:space="0" w:color="auto"/>
                    <w:left w:val="none" w:sz="0" w:space="0" w:color="auto"/>
                    <w:bottom w:val="none" w:sz="0" w:space="0" w:color="auto"/>
                    <w:right w:val="none" w:sz="0" w:space="0" w:color="auto"/>
                  </w:divBdr>
                  <w:divsChild>
                    <w:div w:id="5460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499219">
      <w:bodyDiv w:val="1"/>
      <w:marLeft w:val="0"/>
      <w:marRight w:val="0"/>
      <w:marTop w:val="0"/>
      <w:marBottom w:val="0"/>
      <w:divBdr>
        <w:top w:val="none" w:sz="0" w:space="0" w:color="auto"/>
        <w:left w:val="none" w:sz="0" w:space="0" w:color="auto"/>
        <w:bottom w:val="none" w:sz="0" w:space="0" w:color="auto"/>
        <w:right w:val="none" w:sz="0" w:space="0" w:color="auto"/>
      </w:divBdr>
      <w:divsChild>
        <w:div w:id="34935893">
          <w:marLeft w:val="0"/>
          <w:marRight w:val="0"/>
          <w:marTop w:val="0"/>
          <w:marBottom w:val="0"/>
          <w:divBdr>
            <w:top w:val="none" w:sz="0" w:space="0" w:color="auto"/>
            <w:left w:val="none" w:sz="0" w:space="0" w:color="auto"/>
            <w:bottom w:val="none" w:sz="0" w:space="0" w:color="auto"/>
            <w:right w:val="none" w:sz="0" w:space="0" w:color="auto"/>
          </w:divBdr>
          <w:divsChild>
            <w:div w:id="52627179">
              <w:marLeft w:val="0"/>
              <w:marRight w:val="0"/>
              <w:marTop w:val="0"/>
              <w:marBottom w:val="0"/>
              <w:divBdr>
                <w:top w:val="none" w:sz="0" w:space="0" w:color="auto"/>
                <w:left w:val="none" w:sz="0" w:space="0" w:color="auto"/>
                <w:bottom w:val="none" w:sz="0" w:space="0" w:color="auto"/>
                <w:right w:val="none" w:sz="0" w:space="0" w:color="auto"/>
              </w:divBdr>
              <w:divsChild>
                <w:div w:id="35299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98673">
      <w:bodyDiv w:val="1"/>
      <w:marLeft w:val="0"/>
      <w:marRight w:val="0"/>
      <w:marTop w:val="0"/>
      <w:marBottom w:val="0"/>
      <w:divBdr>
        <w:top w:val="none" w:sz="0" w:space="0" w:color="auto"/>
        <w:left w:val="none" w:sz="0" w:space="0" w:color="auto"/>
        <w:bottom w:val="none" w:sz="0" w:space="0" w:color="auto"/>
        <w:right w:val="none" w:sz="0" w:space="0" w:color="auto"/>
      </w:divBdr>
      <w:divsChild>
        <w:div w:id="412775306">
          <w:marLeft w:val="0"/>
          <w:marRight w:val="0"/>
          <w:marTop w:val="0"/>
          <w:marBottom w:val="0"/>
          <w:divBdr>
            <w:top w:val="none" w:sz="0" w:space="0" w:color="auto"/>
            <w:left w:val="none" w:sz="0" w:space="0" w:color="auto"/>
            <w:bottom w:val="none" w:sz="0" w:space="0" w:color="auto"/>
            <w:right w:val="none" w:sz="0" w:space="0" w:color="auto"/>
          </w:divBdr>
          <w:divsChild>
            <w:div w:id="1294822888">
              <w:marLeft w:val="0"/>
              <w:marRight w:val="0"/>
              <w:marTop w:val="0"/>
              <w:marBottom w:val="0"/>
              <w:divBdr>
                <w:top w:val="none" w:sz="0" w:space="0" w:color="auto"/>
                <w:left w:val="none" w:sz="0" w:space="0" w:color="auto"/>
                <w:bottom w:val="none" w:sz="0" w:space="0" w:color="auto"/>
                <w:right w:val="none" w:sz="0" w:space="0" w:color="auto"/>
              </w:divBdr>
              <w:divsChild>
                <w:div w:id="1659000356">
                  <w:marLeft w:val="0"/>
                  <w:marRight w:val="0"/>
                  <w:marTop w:val="0"/>
                  <w:marBottom w:val="0"/>
                  <w:divBdr>
                    <w:top w:val="none" w:sz="0" w:space="0" w:color="auto"/>
                    <w:left w:val="none" w:sz="0" w:space="0" w:color="auto"/>
                    <w:bottom w:val="none" w:sz="0" w:space="0" w:color="auto"/>
                    <w:right w:val="none" w:sz="0" w:space="0" w:color="auto"/>
                  </w:divBdr>
                  <w:divsChild>
                    <w:div w:id="10743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58">
      <w:bodyDiv w:val="1"/>
      <w:marLeft w:val="0"/>
      <w:marRight w:val="0"/>
      <w:marTop w:val="0"/>
      <w:marBottom w:val="0"/>
      <w:divBdr>
        <w:top w:val="none" w:sz="0" w:space="0" w:color="auto"/>
        <w:left w:val="none" w:sz="0" w:space="0" w:color="auto"/>
        <w:bottom w:val="none" w:sz="0" w:space="0" w:color="auto"/>
        <w:right w:val="none" w:sz="0" w:space="0" w:color="auto"/>
      </w:divBdr>
      <w:divsChild>
        <w:div w:id="1026054218">
          <w:marLeft w:val="0"/>
          <w:marRight w:val="0"/>
          <w:marTop w:val="0"/>
          <w:marBottom w:val="0"/>
          <w:divBdr>
            <w:top w:val="none" w:sz="0" w:space="0" w:color="auto"/>
            <w:left w:val="none" w:sz="0" w:space="0" w:color="auto"/>
            <w:bottom w:val="none" w:sz="0" w:space="0" w:color="auto"/>
            <w:right w:val="none" w:sz="0" w:space="0" w:color="auto"/>
          </w:divBdr>
          <w:divsChild>
            <w:div w:id="1972982291">
              <w:marLeft w:val="0"/>
              <w:marRight w:val="0"/>
              <w:marTop w:val="0"/>
              <w:marBottom w:val="0"/>
              <w:divBdr>
                <w:top w:val="none" w:sz="0" w:space="0" w:color="auto"/>
                <w:left w:val="none" w:sz="0" w:space="0" w:color="auto"/>
                <w:bottom w:val="none" w:sz="0" w:space="0" w:color="auto"/>
                <w:right w:val="none" w:sz="0" w:space="0" w:color="auto"/>
              </w:divBdr>
              <w:divsChild>
                <w:div w:id="71843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66716">
      <w:bodyDiv w:val="1"/>
      <w:marLeft w:val="0"/>
      <w:marRight w:val="0"/>
      <w:marTop w:val="0"/>
      <w:marBottom w:val="0"/>
      <w:divBdr>
        <w:top w:val="none" w:sz="0" w:space="0" w:color="auto"/>
        <w:left w:val="none" w:sz="0" w:space="0" w:color="auto"/>
        <w:bottom w:val="none" w:sz="0" w:space="0" w:color="auto"/>
        <w:right w:val="none" w:sz="0" w:space="0" w:color="auto"/>
      </w:divBdr>
    </w:div>
    <w:div w:id="591092048">
      <w:bodyDiv w:val="1"/>
      <w:marLeft w:val="0"/>
      <w:marRight w:val="0"/>
      <w:marTop w:val="0"/>
      <w:marBottom w:val="0"/>
      <w:divBdr>
        <w:top w:val="none" w:sz="0" w:space="0" w:color="auto"/>
        <w:left w:val="none" w:sz="0" w:space="0" w:color="auto"/>
        <w:bottom w:val="none" w:sz="0" w:space="0" w:color="auto"/>
        <w:right w:val="none" w:sz="0" w:space="0" w:color="auto"/>
      </w:divBdr>
      <w:divsChild>
        <w:div w:id="1906993510">
          <w:marLeft w:val="0"/>
          <w:marRight w:val="0"/>
          <w:marTop w:val="0"/>
          <w:marBottom w:val="0"/>
          <w:divBdr>
            <w:top w:val="none" w:sz="0" w:space="0" w:color="auto"/>
            <w:left w:val="none" w:sz="0" w:space="0" w:color="auto"/>
            <w:bottom w:val="none" w:sz="0" w:space="0" w:color="auto"/>
            <w:right w:val="none" w:sz="0" w:space="0" w:color="auto"/>
          </w:divBdr>
          <w:divsChild>
            <w:div w:id="1009870311">
              <w:marLeft w:val="0"/>
              <w:marRight w:val="0"/>
              <w:marTop w:val="0"/>
              <w:marBottom w:val="0"/>
              <w:divBdr>
                <w:top w:val="none" w:sz="0" w:space="0" w:color="auto"/>
                <w:left w:val="none" w:sz="0" w:space="0" w:color="auto"/>
                <w:bottom w:val="none" w:sz="0" w:space="0" w:color="auto"/>
                <w:right w:val="none" w:sz="0" w:space="0" w:color="auto"/>
              </w:divBdr>
              <w:divsChild>
                <w:div w:id="385879890">
                  <w:marLeft w:val="0"/>
                  <w:marRight w:val="0"/>
                  <w:marTop w:val="0"/>
                  <w:marBottom w:val="0"/>
                  <w:divBdr>
                    <w:top w:val="none" w:sz="0" w:space="0" w:color="auto"/>
                    <w:left w:val="none" w:sz="0" w:space="0" w:color="auto"/>
                    <w:bottom w:val="none" w:sz="0" w:space="0" w:color="auto"/>
                    <w:right w:val="none" w:sz="0" w:space="0" w:color="auto"/>
                  </w:divBdr>
                  <w:divsChild>
                    <w:div w:id="31603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09052">
      <w:bodyDiv w:val="1"/>
      <w:marLeft w:val="0"/>
      <w:marRight w:val="0"/>
      <w:marTop w:val="0"/>
      <w:marBottom w:val="0"/>
      <w:divBdr>
        <w:top w:val="none" w:sz="0" w:space="0" w:color="auto"/>
        <w:left w:val="none" w:sz="0" w:space="0" w:color="auto"/>
        <w:bottom w:val="none" w:sz="0" w:space="0" w:color="auto"/>
        <w:right w:val="none" w:sz="0" w:space="0" w:color="auto"/>
      </w:divBdr>
      <w:divsChild>
        <w:div w:id="1108350855">
          <w:marLeft w:val="0"/>
          <w:marRight w:val="0"/>
          <w:marTop w:val="0"/>
          <w:marBottom w:val="0"/>
          <w:divBdr>
            <w:top w:val="none" w:sz="0" w:space="0" w:color="auto"/>
            <w:left w:val="none" w:sz="0" w:space="0" w:color="auto"/>
            <w:bottom w:val="none" w:sz="0" w:space="0" w:color="auto"/>
            <w:right w:val="none" w:sz="0" w:space="0" w:color="auto"/>
          </w:divBdr>
          <w:divsChild>
            <w:div w:id="876966058">
              <w:marLeft w:val="0"/>
              <w:marRight w:val="0"/>
              <w:marTop w:val="0"/>
              <w:marBottom w:val="0"/>
              <w:divBdr>
                <w:top w:val="none" w:sz="0" w:space="0" w:color="auto"/>
                <w:left w:val="none" w:sz="0" w:space="0" w:color="auto"/>
                <w:bottom w:val="none" w:sz="0" w:space="0" w:color="auto"/>
                <w:right w:val="none" w:sz="0" w:space="0" w:color="auto"/>
              </w:divBdr>
              <w:divsChild>
                <w:div w:id="18858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575377">
      <w:bodyDiv w:val="1"/>
      <w:marLeft w:val="0"/>
      <w:marRight w:val="0"/>
      <w:marTop w:val="0"/>
      <w:marBottom w:val="0"/>
      <w:divBdr>
        <w:top w:val="none" w:sz="0" w:space="0" w:color="auto"/>
        <w:left w:val="none" w:sz="0" w:space="0" w:color="auto"/>
        <w:bottom w:val="none" w:sz="0" w:space="0" w:color="auto"/>
        <w:right w:val="none" w:sz="0" w:space="0" w:color="auto"/>
      </w:divBdr>
      <w:divsChild>
        <w:div w:id="1201239403">
          <w:marLeft w:val="0"/>
          <w:marRight w:val="0"/>
          <w:marTop w:val="0"/>
          <w:marBottom w:val="0"/>
          <w:divBdr>
            <w:top w:val="none" w:sz="0" w:space="0" w:color="auto"/>
            <w:left w:val="none" w:sz="0" w:space="0" w:color="auto"/>
            <w:bottom w:val="none" w:sz="0" w:space="0" w:color="auto"/>
            <w:right w:val="none" w:sz="0" w:space="0" w:color="auto"/>
          </w:divBdr>
          <w:divsChild>
            <w:div w:id="933707555">
              <w:marLeft w:val="0"/>
              <w:marRight w:val="0"/>
              <w:marTop w:val="0"/>
              <w:marBottom w:val="0"/>
              <w:divBdr>
                <w:top w:val="none" w:sz="0" w:space="0" w:color="auto"/>
                <w:left w:val="none" w:sz="0" w:space="0" w:color="auto"/>
                <w:bottom w:val="none" w:sz="0" w:space="0" w:color="auto"/>
                <w:right w:val="none" w:sz="0" w:space="0" w:color="auto"/>
              </w:divBdr>
              <w:divsChild>
                <w:div w:id="961038292">
                  <w:marLeft w:val="0"/>
                  <w:marRight w:val="0"/>
                  <w:marTop w:val="0"/>
                  <w:marBottom w:val="0"/>
                  <w:divBdr>
                    <w:top w:val="none" w:sz="0" w:space="0" w:color="auto"/>
                    <w:left w:val="none" w:sz="0" w:space="0" w:color="auto"/>
                    <w:bottom w:val="none" w:sz="0" w:space="0" w:color="auto"/>
                    <w:right w:val="none" w:sz="0" w:space="0" w:color="auto"/>
                  </w:divBdr>
                  <w:divsChild>
                    <w:div w:id="49815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877344">
      <w:bodyDiv w:val="1"/>
      <w:marLeft w:val="0"/>
      <w:marRight w:val="0"/>
      <w:marTop w:val="0"/>
      <w:marBottom w:val="0"/>
      <w:divBdr>
        <w:top w:val="none" w:sz="0" w:space="0" w:color="auto"/>
        <w:left w:val="none" w:sz="0" w:space="0" w:color="auto"/>
        <w:bottom w:val="none" w:sz="0" w:space="0" w:color="auto"/>
        <w:right w:val="none" w:sz="0" w:space="0" w:color="auto"/>
      </w:divBdr>
      <w:divsChild>
        <w:div w:id="339048080">
          <w:marLeft w:val="0"/>
          <w:marRight w:val="0"/>
          <w:marTop w:val="0"/>
          <w:marBottom w:val="0"/>
          <w:divBdr>
            <w:top w:val="none" w:sz="0" w:space="0" w:color="auto"/>
            <w:left w:val="none" w:sz="0" w:space="0" w:color="auto"/>
            <w:bottom w:val="none" w:sz="0" w:space="0" w:color="auto"/>
            <w:right w:val="none" w:sz="0" w:space="0" w:color="auto"/>
          </w:divBdr>
          <w:divsChild>
            <w:div w:id="429277763">
              <w:marLeft w:val="0"/>
              <w:marRight w:val="0"/>
              <w:marTop w:val="0"/>
              <w:marBottom w:val="0"/>
              <w:divBdr>
                <w:top w:val="none" w:sz="0" w:space="0" w:color="auto"/>
                <w:left w:val="none" w:sz="0" w:space="0" w:color="auto"/>
                <w:bottom w:val="none" w:sz="0" w:space="0" w:color="auto"/>
                <w:right w:val="none" w:sz="0" w:space="0" w:color="auto"/>
              </w:divBdr>
              <w:divsChild>
                <w:div w:id="20508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365098">
      <w:bodyDiv w:val="1"/>
      <w:marLeft w:val="0"/>
      <w:marRight w:val="0"/>
      <w:marTop w:val="0"/>
      <w:marBottom w:val="0"/>
      <w:divBdr>
        <w:top w:val="none" w:sz="0" w:space="0" w:color="auto"/>
        <w:left w:val="none" w:sz="0" w:space="0" w:color="auto"/>
        <w:bottom w:val="none" w:sz="0" w:space="0" w:color="auto"/>
        <w:right w:val="none" w:sz="0" w:space="0" w:color="auto"/>
      </w:divBdr>
      <w:divsChild>
        <w:div w:id="247080580">
          <w:marLeft w:val="0"/>
          <w:marRight w:val="0"/>
          <w:marTop w:val="0"/>
          <w:marBottom w:val="0"/>
          <w:divBdr>
            <w:top w:val="none" w:sz="0" w:space="0" w:color="auto"/>
            <w:left w:val="none" w:sz="0" w:space="0" w:color="auto"/>
            <w:bottom w:val="none" w:sz="0" w:space="0" w:color="auto"/>
            <w:right w:val="none" w:sz="0" w:space="0" w:color="auto"/>
          </w:divBdr>
          <w:divsChild>
            <w:div w:id="574751227">
              <w:marLeft w:val="0"/>
              <w:marRight w:val="0"/>
              <w:marTop w:val="0"/>
              <w:marBottom w:val="0"/>
              <w:divBdr>
                <w:top w:val="none" w:sz="0" w:space="0" w:color="auto"/>
                <w:left w:val="none" w:sz="0" w:space="0" w:color="auto"/>
                <w:bottom w:val="none" w:sz="0" w:space="0" w:color="auto"/>
                <w:right w:val="none" w:sz="0" w:space="0" w:color="auto"/>
              </w:divBdr>
              <w:divsChild>
                <w:div w:id="19146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38795">
      <w:bodyDiv w:val="1"/>
      <w:marLeft w:val="0"/>
      <w:marRight w:val="0"/>
      <w:marTop w:val="0"/>
      <w:marBottom w:val="0"/>
      <w:divBdr>
        <w:top w:val="none" w:sz="0" w:space="0" w:color="auto"/>
        <w:left w:val="none" w:sz="0" w:space="0" w:color="auto"/>
        <w:bottom w:val="none" w:sz="0" w:space="0" w:color="auto"/>
        <w:right w:val="none" w:sz="0" w:space="0" w:color="auto"/>
      </w:divBdr>
      <w:divsChild>
        <w:div w:id="1488932233">
          <w:marLeft w:val="0"/>
          <w:marRight w:val="0"/>
          <w:marTop w:val="0"/>
          <w:marBottom w:val="0"/>
          <w:divBdr>
            <w:top w:val="none" w:sz="0" w:space="0" w:color="auto"/>
            <w:left w:val="none" w:sz="0" w:space="0" w:color="auto"/>
            <w:bottom w:val="none" w:sz="0" w:space="0" w:color="auto"/>
            <w:right w:val="none" w:sz="0" w:space="0" w:color="auto"/>
          </w:divBdr>
          <w:divsChild>
            <w:div w:id="1141194068">
              <w:marLeft w:val="0"/>
              <w:marRight w:val="0"/>
              <w:marTop w:val="0"/>
              <w:marBottom w:val="0"/>
              <w:divBdr>
                <w:top w:val="none" w:sz="0" w:space="0" w:color="auto"/>
                <w:left w:val="none" w:sz="0" w:space="0" w:color="auto"/>
                <w:bottom w:val="none" w:sz="0" w:space="0" w:color="auto"/>
                <w:right w:val="none" w:sz="0" w:space="0" w:color="auto"/>
              </w:divBdr>
              <w:divsChild>
                <w:div w:id="16658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891001">
      <w:bodyDiv w:val="1"/>
      <w:marLeft w:val="0"/>
      <w:marRight w:val="0"/>
      <w:marTop w:val="0"/>
      <w:marBottom w:val="0"/>
      <w:divBdr>
        <w:top w:val="none" w:sz="0" w:space="0" w:color="auto"/>
        <w:left w:val="none" w:sz="0" w:space="0" w:color="auto"/>
        <w:bottom w:val="none" w:sz="0" w:space="0" w:color="auto"/>
        <w:right w:val="none" w:sz="0" w:space="0" w:color="auto"/>
      </w:divBdr>
    </w:div>
    <w:div w:id="755053894">
      <w:bodyDiv w:val="1"/>
      <w:marLeft w:val="0"/>
      <w:marRight w:val="0"/>
      <w:marTop w:val="0"/>
      <w:marBottom w:val="0"/>
      <w:divBdr>
        <w:top w:val="none" w:sz="0" w:space="0" w:color="auto"/>
        <w:left w:val="none" w:sz="0" w:space="0" w:color="auto"/>
        <w:bottom w:val="none" w:sz="0" w:space="0" w:color="auto"/>
        <w:right w:val="none" w:sz="0" w:space="0" w:color="auto"/>
      </w:divBdr>
      <w:divsChild>
        <w:div w:id="1843230299">
          <w:marLeft w:val="0"/>
          <w:marRight w:val="0"/>
          <w:marTop w:val="0"/>
          <w:marBottom w:val="0"/>
          <w:divBdr>
            <w:top w:val="none" w:sz="0" w:space="0" w:color="auto"/>
            <w:left w:val="none" w:sz="0" w:space="0" w:color="auto"/>
            <w:bottom w:val="none" w:sz="0" w:space="0" w:color="auto"/>
            <w:right w:val="none" w:sz="0" w:space="0" w:color="auto"/>
          </w:divBdr>
          <w:divsChild>
            <w:div w:id="141582252">
              <w:marLeft w:val="0"/>
              <w:marRight w:val="0"/>
              <w:marTop w:val="0"/>
              <w:marBottom w:val="0"/>
              <w:divBdr>
                <w:top w:val="none" w:sz="0" w:space="0" w:color="auto"/>
                <w:left w:val="none" w:sz="0" w:space="0" w:color="auto"/>
                <w:bottom w:val="none" w:sz="0" w:space="0" w:color="auto"/>
                <w:right w:val="none" w:sz="0" w:space="0" w:color="auto"/>
              </w:divBdr>
              <w:divsChild>
                <w:div w:id="354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38517">
      <w:bodyDiv w:val="1"/>
      <w:marLeft w:val="0"/>
      <w:marRight w:val="0"/>
      <w:marTop w:val="0"/>
      <w:marBottom w:val="0"/>
      <w:divBdr>
        <w:top w:val="none" w:sz="0" w:space="0" w:color="auto"/>
        <w:left w:val="none" w:sz="0" w:space="0" w:color="auto"/>
        <w:bottom w:val="none" w:sz="0" w:space="0" w:color="auto"/>
        <w:right w:val="none" w:sz="0" w:space="0" w:color="auto"/>
      </w:divBdr>
      <w:divsChild>
        <w:div w:id="1318799356">
          <w:marLeft w:val="0"/>
          <w:marRight w:val="0"/>
          <w:marTop w:val="0"/>
          <w:marBottom w:val="0"/>
          <w:divBdr>
            <w:top w:val="none" w:sz="0" w:space="0" w:color="auto"/>
            <w:left w:val="none" w:sz="0" w:space="0" w:color="auto"/>
            <w:bottom w:val="none" w:sz="0" w:space="0" w:color="auto"/>
            <w:right w:val="none" w:sz="0" w:space="0" w:color="auto"/>
          </w:divBdr>
          <w:divsChild>
            <w:div w:id="1431924295">
              <w:marLeft w:val="0"/>
              <w:marRight w:val="0"/>
              <w:marTop w:val="0"/>
              <w:marBottom w:val="0"/>
              <w:divBdr>
                <w:top w:val="none" w:sz="0" w:space="0" w:color="auto"/>
                <w:left w:val="none" w:sz="0" w:space="0" w:color="auto"/>
                <w:bottom w:val="none" w:sz="0" w:space="0" w:color="auto"/>
                <w:right w:val="none" w:sz="0" w:space="0" w:color="auto"/>
              </w:divBdr>
              <w:divsChild>
                <w:div w:id="200010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70372">
      <w:bodyDiv w:val="1"/>
      <w:marLeft w:val="0"/>
      <w:marRight w:val="0"/>
      <w:marTop w:val="0"/>
      <w:marBottom w:val="0"/>
      <w:divBdr>
        <w:top w:val="none" w:sz="0" w:space="0" w:color="auto"/>
        <w:left w:val="none" w:sz="0" w:space="0" w:color="auto"/>
        <w:bottom w:val="none" w:sz="0" w:space="0" w:color="auto"/>
        <w:right w:val="none" w:sz="0" w:space="0" w:color="auto"/>
      </w:divBdr>
      <w:divsChild>
        <w:div w:id="1294558533">
          <w:marLeft w:val="0"/>
          <w:marRight w:val="0"/>
          <w:marTop w:val="0"/>
          <w:marBottom w:val="0"/>
          <w:divBdr>
            <w:top w:val="none" w:sz="0" w:space="0" w:color="auto"/>
            <w:left w:val="none" w:sz="0" w:space="0" w:color="auto"/>
            <w:bottom w:val="none" w:sz="0" w:space="0" w:color="auto"/>
            <w:right w:val="none" w:sz="0" w:space="0" w:color="auto"/>
          </w:divBdr>
          <w:divsChild>
            <w:div w:id="560748946">
              <w:marLeft w:val="0"/>
              <w:marRight w:val="0"/>
              <w:marTop w:val="0"/>
              <w:marBottom w:val="0"/>
              <w:divBdr>
                <w:top w:val="none" w:sz="0" w:space="0" w:color="auto"/>
                <w:left w:val="none" w:sz="0" w:space="0" w:color="auto"/>
                <w:bottom w:val="none" w:sz="0" w:space="0" w:color="auto"/>
                <w:right w:val="none" w:sz="0" w:space="0" w:color="auto"/>
              </w:divBdr>
              <w:divsChild>
                <w:div w:id="16061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820183">
      <w:bodyDiv w:val="1"/>
      <w:marLeft w:val="0"/>
      <w:marRight w:val="0"/>
      <w:marTop w:val="0"/>
      <w:marBottom w:val="0"/>
      <w:divBdr>
        <w:top w:val="none" w:sz="0" w:space="0" w:color="auto"/>
        <w:left w:val="none" w:sz="0" w:space="0" w:color="auto"/>
        <w:bottom w:val="none" w:sz="0" w:space="0" w:color="auto"/>
        <w:right w:val="none" w:sz="0" w:space="0" w:color="auto"/>
      </w:divBdr>
      <w:divsChild>
        <w:div w:id="1982614481">
          <w:marLeft w:val="0"/>
          <w:marRight w:val="0"/>
          <w:marTop w:val="0"/>
          <w:marBottom w:val="0"/>
          <w:divBdr>
            <w:top w:val="none" w:sz="0" w:space="0" w:color="auto"/>
            <w:left w:val="none" w:sz="0" w:space="0" w:color="auto"/>
            <w:bottom w:val="none" w:sz="0" w:space="0" w:color="auto"/>
            <w:right w:val="none" w:sz="0" w:space="0" w:color="auto"/>
          </w:divBdr>
          <w:divsChild>
            <w:div w:id="1063983889">
              <w:marLeft w:val="0"/>
              <w:marRight w:val="0"/>
              <w:marTop w:val="0"/>
              <w:marBottom w:val="0"/>
              <w:divBdr>
                <w:top w:val="none" w:sz="0" w:space="0" w:color="auto"/>
                <w:left w:val="none" w:sz="0" w:space="0" w:color="auto"/>
                <w:bottom w:val="none" w:sz="0" w:space="0" w:color="auto"/>
                <w:right w:val="none" w:sz="0" w:space="0" w:color="auto"/>
              </w:divBdr>
              <w:divsChild>
                <w:div w:id="147174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249037">
      <w:bodyDiv w:val="1"/>
      <w:marLeft w:val="0"/>
      <w:marRight w:val="0"/>
      <w:marTop w:val="0"/>
      <w:marBottom w:val="0"/>
      <w:divBdr>
        <w:top w:val="none" w:sz="0" w:space="0" w:color="auto"/>
        <w:left w:val="none" w:sz="0" w:space="0" w:color="auto"/>
        <w:bottom w:val="none" w:sz="0" w:space="0" w:color="auto"/>
        <w:right w:val="none" w:sz="0" w:space="0" w:color="auto"/>
      </w:divBdr>
      <w:divsChild>
        <w:div w:id="1831217750">
          <w:marLeft w:val="0"/>
          <w:marRight w:val="0"/>
          <w:marTop w:val="0"/>
          <w:marBottom w:val="0"/>
          <w:divBdr>
            <w:top w:val="none" w:sz="0" w:space="0" w:color="auto"/>
            <w:left w:val="none" w:sz="0" w:space="0" w:color="auto"/>
            <w:bottom w:val="none" w:sz="0" w:space="0" w:color="auto"/>
            <w:right w:val="none" w:sz="0" w:space="0" w:color="auto"/>
          </w:divBdr>
          <w:divsChild>
            <w:div w:id="688024086">
              <w:marLeft w:val="0"/>
              <w:marRight w:val="0"/>
              <w:marTop w:val="0"/>
              <w:marBottom w:val="0"/>
              <w:divBdr>
                <w:top w:val="none" w:sz="0" w:space="0" w:color="auto"/>
                <w:left w:val="none" w:sz="0" w:space="0" w:color="auto"/>
                <w:bottom w:val="none" w:sz="0" w:space="0" w:color="auto"/>
                <w:right w:val="none" w:sz="0" w:space="0" w:color="auto"/>
              </w:divBdr>
              <w:divsChild>
                <w:div w:id="939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560530">
      <w:bodyDiv w:val="1"/>
      <w:marLeft w:val="0"/>
      <w:marRight w:val="0"/>
      <w:marTop w:val="0"/>
      <w:marBottom w:val="0"/>
      <w:divBdr>
        <w:top w:val="none" w:sz="0" w:space="0" w:color="auto"/>
        <w:left w:val="none" w:sz="0" w:space="0" w:color="auto"/>
        <w:bottom w:val="none" w:sz="0" w:space="0" w:color="auto"/>
        <w:right w:val="none" w:sz="0" w:space="0" w:color="auto"/>
      </w:divBdr>
      <w:divsChild>
        <w:div w:id="299069009">
          <w:marLeft w:val="0"/>
          <w:marRight w:val="0"/>
          <w:marTop w:val="0"/>
          <w:marBottom w:val="0"/>
          <w:divBdr>
            <w:top w:val="none" w:sz="0" w:space="0" w:color="auto"/>
            <w:left w:val="none" w:sz="0" w:space="0" w:color="auto"/>
            <w:bottom w:val="none" w:sz="0" w:space="0" w:color="auto"/>
            <w:right w:val="none" w:sz="0" w:space="0" w:color="auto"/>
          </w:divBdr>
          <w:divsChild>
            <w:div w:id="1047559674">
              <w:marLeft w:val="0"/>
              <w:marRight w:val="0"/>
              <w:marTop w:val="0"/>
              <w:marBottom w:val="0"/>
              <w:divBdr>
                <w:top w:val="none" w:sz="0" w:space="0" w:color="auto"/>
                <w:left w:val="none" w:sz="0" w:space="0" w:color="auto"/>
                <w:bottom w:val="none" w:sz="0" w:space="0" w:color="auto"/>
                <w:right w:val="none" w:sz="0" w:space="0" w:color="auto"/>
              </w:divBdr>
              <w:divsChild>
                <w:div w:id="202443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974">
      <w:bodyDiv w:val="1"/>
      <w:marLeft w:val="0"/>
      <w:marRight w:val="0"/>
      <w:marTop w:val="0"/>
      <w:marBottom w:val="0"/>
      <w:divBdr>
        <w:top w:val="none" w:sz="0" w:space="0" w:color="auto"/>
        <w:left w:val="none" w:sz="0" w:space="0" w:color="auto"/>
        <w:bottom w:val="none" w:sz="0" w:space="0" w:color="auto"/>
        <w:right w:val="none" w:sz="0" w:space="0" w:color="auto"/>
      </w:divBdr>
      <w:divsChild>
        <w:div w:id="1883133225">
          <w:marLeft w:val="0"/>
          <w:marRight w:val="0"/>
          <w:marTop w:val="0"/>
          <w:marBottom w:val="0"/>
          <w:divBdr>
            <w:top w:val="none" w:sz="0" w:space="0" w:color="auto"/>
            <w:left w:val="none" w:sz="0" w:space="0" w:color="auto"/>
            <w:bottom w:val="none" w:sz="0" w:space="0" w:color="auto"/>
            <w:right w:val="none" w:sz="0" w:space="0" w:color="auto"/>
          </w:divBdr>
          <w:divsChild>
            <w:div w:id="218828423">
              <w:marLeft w:val="0"/>
              <w:marRight w:val="0"/>
              <w:marTop w:val="0"/>
              <w:marBottom w:val="0"/>
              <w:divBdr>
                <w:top w:val="none" w:sz="0" w:space="0" w:color="auto"/>
                <w:left w:val="none" w:sz="0" w:space="0" w:color="auto"/>
                <w:bottom w:val="none" w:sz="0" w:space="0" w:color="auto"/>
                <w:right w:val="none" w:sz="0" w:space="0" w:color="auto"/>
              </w:divBdr>
              <w:divsChild>
                <w:div w:id="16244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7563">
      <w:bodyDiv w:val="1"/>
      <w:marLeft w:val="0"/>
      <w:marRight w:val="0"/>
      <w:marTop w:val="0"/>
      <w:marBottom w:val="0"/>
      <w:divBdr>
        <w:top w:val="none" w:sz="0" w:space="0" w:color="auto"/>
        <w:left w:val="none" w:sz="0" w:space="0" w:color="auto"/>
        <w:bottom w:val="none" w:sz="0" w:space="0" w:color="auto"/>
        <w:right w:val="none" w:sz="0" w:space="0" w:color="auto"/>
      </w:divBdr>
    </w:div>
    <w:div w:id="992679385">
      <w:bodyDiv w:val="1"/>
      <w:marLeft w:val="0"/>
      <w:marRight w:val="0"/>
      <w:marTop w:val="0"/>
      <w:marBottom w:val="0"/>
      <w:divBdr>
        <w:top w:val="none" w:sz="0" w:space="0" w:color="auto"/>
        <w:left w:val="none" w:sz="0" w:space="0" w:color="auto"/>
        <w:bottom w:val="none" w:sz="0" w:space="0" w:color="auto"/>
        <w:right w:val="none" w:sz="0" w:space="0" w:color="auto"/>
      </w:divBdr>
    </w:div>
    <w:div w:id="1031955218">
      <w:bodyDiv w:val="1"/>
      <w:marLeft w:val="0"/>
      <w:marRight w:val="0"/>
      <w:marTop w:val="0"/>
      <w:marBottom w:val="0"/>
      <w:divBdr>
        <w:top w:val="none" w:sz="0" w:space="0" w:color="auto"/>
        <w:left w:val="none" w:sz="0" w:space="0" w:color="auto"/>
        <w:bottom w:val="none" w:sz="0" w:space="0" w:color="auto"/>
        <w:right w:val="none" w:sz="0" w:space="0" w:color="auto"/>
      </w:divBdr>
      <w:divsChild>
        <w:div w:id="1884974926">
          <w:marLeft w:val="0"/>
          <w:marRight w:val="0"/>
          <w:marTop w:val="0"/>
          <w:marBottom w:val="0"/>
          <w:divBdr>
            <w:top w:val="none" w:sz="0" w:space="0" w:color="auto"/>
            <w:left w:val="none" w:sz="0" w:space="0" w:color="auto"/>
            <w:bottom w:val="none" w:sz="0" w:space="0" w:color="auto"/>
            <w:right w:val="none" w:sz="0" w:space="0" w:color="auto"/>
          </w:divBdr>
          <w:divsChild>
            <w:div w:id="1216962783">
              <w:marLeft w:val="0"/>
              <w:marRight w:val="0"/>
              <w:marTop w:val="0"/>
              <w:marBottom w:val="0"/>
              <w:divBdr>
                <w:top w:val="none" w:sz="0" w:space="0" w:color="auto"/>
                <w:left w:val="none" w:sz="0" w:space="0" w:color="auto"/>
                <w:bottom w:val="none" w:sz="0" w:space="0" w:color="auto"/>
                <w:right w:val="none" w:sz="0" w:space="0" w:color="auto"/>
              </w:divBdr>
              <w:divsChild>
                <w:div w:id="1983385863">
                  <w:marLeft w:val="0"/>
                  <w:marRight w:val="0"/>
                  <w:marTop w:val="0"/>
                  <w:marBottom w:val="0"/>
                  <w:divBdr>
                    <w:top w:val="none" w:sz="0" w:space="0" w:color="auto"/>
                    <w:left w:val="none" w:sz="0" w:space="0" w:color="auto"/>
                    <w:bottom w:val="none" w:sz="0" w:space="0" w:color="auto"/>
                    <w:right w:val="none" w:sz="0" w:space="0" w:color="auto"/>
                  </w:divBdr>
                  <w:divsChild>
                    <w:div w:id="1748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76764">
      <w:bodyDiv w:val="1"/>
      <w:marLeft w:val="0"/>
      <w:marRight w:val="0"/>
      <w:marTop w:val="0"/>
      <w:marBottom w:val="0"/>
      <w:divBdr>
        <w:top w:val="none" w:sz="0" w:space="0" w:color="auto"/>
        <w:left w:val="none" w:sz="0" w:space="0" w:color="auto"/>
        <w:bottom w:val="none" w:sz="0" w:space="0" w:color="auto"/>
        <w:right w:val="none" w:sz="0" w:space="0" w:color="auto"/>
      </w:divBdr>
    </w:div>
    <w:div w:id="1085956170">
      <w:bodyDiv w:val="1"/>
      <w:marLeft w:val="0"/>
      <w:marRight w:val="0"/>
      <w:marTop w:val="0"/>
      <w:marBottom w:val="0"/>
      <w:divBdr>
        <w:top w:val="none" w:sz="0" w:space="0" w:color="auto"/>
        <w:left w:val="none" w:sz="0" w:space="0" w:color="auto"/>
        <w:bottom w:val="none" w:sz="0" w:space="0" w:color="auto"/>
        <w:right w:val="none" w:sz="0" w:space="0" w:color="auto"/>
      </w:divBdr>
    </w:div>
    <w:div w:id="1091586506">
      <w:bodyDiv w:val="1"/>
      <w:marLeft w:val="0"/>
      <w:marRight w:val="0"/>
      <w:marTop w:val="0"/>
      <w:marBottom w:val="0"/>
      <w:divBdr>
        <w:top w:val="none" w:sz="0" w:space="0" w:color="auto"/>
        <w:left w:val="none" w:sz="0" w:space="0" w:color="auto"/>
        <w:bottom w:val="none" w:sz="0" w:space="0" w:color="auto"/>
        <w:right w:val="none" w:sz="0" w:space="0" w:color="auto"/>
      </w:divBdr>
    </w:div>
    <w:div w:id="1094009675">
      <w:bodyDiv w:val="1"/>
      <w:marLeft w:val="0"/>
      <w:marRight w:val="0"/>
      <w:marTop w:val="0"/>
      <w:marBottom w:val="0"/>
      <w:divBdr>
        <w:top w:val="none" w:sz="0" w:space="0" w:color="auto"/>
        <w:left w:val="none" w:sz="0" w:space="0" w:color="auto"/>
        <w:bottom w:val="none" w:sz="0" w:space="0" w:color="auto"/>
        <w:right w:val="none" w:sz="0" w:space="0" w:color="auto"/>
      </w:divBdr>
      <w:divsChild>
        <w:div w:id="1164667001">
          <w:marLeft w:val="0"/>
          <w:marRight w:val="0"/>
          <w:marTop w:val="0"/>
          <w:marBottom w:val="0"/>
          <w:divBdr>
            <w:top w:val="none" w:sz="0" w:space="0" w:color="auto"/>
            <w:left w:val="none" w:sz="0" w:space="0" w:color="auto"/>
            <w:bottom w:val="none" w:sz="0" w:space="0" w:color="auto"/>
            <w:right w:val="none" w:sz="0" w:space="0" w:color="auto"/>
          </w:divBdr>
        </w:div>
        <w:div w:id="379521284">
          <w:marLeft w:val="0"/>
          <w:marRight w:val="0"/>
          <w:marTop w:val="0"/>
          <w:marBottom w:val="0"/>
          <w:divBdr>
            <w:top w:val="none" w:sz="0" w:space="0" w:color="auto"/>
            <w:left w:val="none" w:sz="0" w:space="0" w:color="auto"/>
            <w:bottom w:val="none" w:sz="0" w:space="0" w:color="auto"/>
            <w:right w:val="none" w:sz="0" w:space="0" w:color="auto"/>
          </w:divBdr>
        </w:div>
        <w:div w:id="1929734291">
          <w:marLeft w:val="0"/>
          <w:marRight w:val="0"/>
          <w:marTop w:val="0"/>
          <w:marBottom w:val="0"/>
          <w:divBdr>
            <w:top w:val="none" w:sz="0" w:space="0" w:color="auto"/>
            <w:left w:val="none" w:sz="0" w:space="0" w:color="auto"/>
            <w:bottom w:val="none" w:sz="0" w:space="0" w:color="auto"/>
            <w:right w:val="none" w:sz="0" w:space="0" w:color="auto"/>
          </w:divBdr>
        </w:div>
        <w:div w:id="2000840429">
          <w:marLeft w:val="0"/>
          <w:marRight w:val="0"/>
          <w:marTop w:val="0"/>
          <w:marBottom w:val="0"/>
          <w:divBdr>
            <w:top w:val="none" w:sz="0" w:space="0" w:color="auto"/>
            <w:left w:val="none" w:sz="0" w:space="0" w:color="auto"/>
            <w:bottom w:val="none" w:sz="0" w:space="0" w:color="auto"/>
            <w:right w:val="none" w:sz="0" w:space="0" w:color="auto"/>
          </w:divBdr>
        </w:div>
        <w:div w:id="937754809">
          <w:marLeft w:val="0"/>
          <w:marRight w:val="0"/>
          <w:marTop w:val="0"/>
          <w:marBottom w:val="0"/>
          <w:divBdr>
            <w:top w:val="none" w:sz="0" w:space="0" w:color="auto"/>
            <w:left w:val="none" w:sz="0" w:space="0" w:color="auto"/>
            <w:bottom w:val="none" w:sz="0" w:space="0" w:color="auto"/>
            <w:right w:val="none" w:sz="0" w:space="0" w:color="auto"/>
          </w:divBdr>
        </w:div>
      </w:divsChild>
    </w:div>
    <w:div w:id="1097286192">
      <w:bodyDiv w:val="1"/>
      <w:marLeft w:val="0"/>
      <w:marRight w:val="0"/>
      <w:marTop w:val="0"/>
      <w:marBottom w:val="0"/>
      <w:divBdr>
        <w:top w:val="none" w:sz="0" w:space="0" w:color="auto"/>
        <w:left w:val="none" w:sz="0" w:space="0" w:color="auto"/>
        <w:bottom w:val="none" w:sz="0" w:space="0" w:color="auto"/>
        <w:right w:val="none" w:sz="0" w:space="0" w:color="auto"/>
      </w:divBdr>
    </w:div>
    <w:div w:id="1101026835">
      <w:bodyDiv w:val="1"/>
      <w:marLeft w:val="0"/>
      <w:marRight w:val="0"/>
      <w:marTop w:val="0"/>
      <w:marBottom w:val="0"/>
      <w:divBdr>
        <w:top w:val="none" w:sz="0" w:space="0" w:color="auto"/>
        <w:left w:val="none" w:sz="0" w:space="0" w:color="auto"/>
        <w:bottom w:val="none" w:sz="0" w:space="0" w:color="auto"/>
        <w:right w:val="none" w:sz="0" w:space="0" w:color="auto"/>
      </w:divBdr>
      <w:divsChild>
        <w:div w:id="177240471">
          <w:marLeft w:val="0"/>
          <w:marRight w:val="0"/>
          <w:marTop w:val="0"/>
          <w:marBottom w:val="0"/>
          <w:divBdr>
            <w:top w:val="none" w:sz="0" w:space="0" w:color="auto"/>
            <w:left w:val="none" w:sz="0" w:space="0" w:color="auto"/>
            <w:bottom w:val="none" w:sz="0" w:space="0" w:color="auto"/>
            <w:right w:val="none" w:sz="0" w:space="0" w:color="auto"/>
          </w:divBdr>
          <w:divsChild>
            <w:div w:id="510143424">
              <w:marLeft w:val="0"/>
              <w:marRight w:val="0"/>
              <w:marTop w:val="0"/>
              <w:marBottom w:val="0"/>
              <w:divBdr>
                <w:top w:val="none" w:sz="0" w:space="0" w:color="auto"/>
                <w:left w:val="none" w:sz="0" w:space="0" w:color="auto"/>
                <w:bottom w:val="none" w:sz="0" w:space="0" w:color="auto"/>
                <w:right w:val="none" w:sz="0" w:space="0" w:color="auto"/>
              </w:divBdr>
              <w:divsChild>
                <w:div w:id="21176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15687">
      <w:bodyDiv w:val="1"/>
      <w:marLeft w:val="0"/>
      <w:marRight w:val="0"/>
      <w:marTop w:val="0"/>
      <w:marBottom w:val="0"/>
      <w:divBdr>
        <w:top w:val="none" w:sz="0" w:space="0" w:color="auto"/>
        <w:left w:val="none" w:sz="0" w:space="0" w:color="auto"/>
        <w:bottom w:val="none" w:sz="0" w:space="0" w:color="auto"/>
        <w:right w:val="none" w:sz="0" w:space="0" w:color="auto"/>
      </w:divBdr>
    </w:div>
    <w:div w:id="1361124728">
      <w:bodyDiv w:val="1"/>
      <w:marLeft w:val="0"/>
      <w:marRight w:val="0"/>
      <w:marTop w:val="0"/>
      <w:marBottom w:val="0"/>
      <w:divBdr>
        <w:top w:val="none" w:sz="0" w:space="0" w:color="auto"/>
        <w:left w:val="none" w:sz="0" w:space="0" w:color="auto"/>
        <w:bottom w:val="none" w:sz="0" w:space="0" w:color="auto"/>
        <w:right w:val="none" w:sz="0" w:space="0" w:color="auto"/>
      </w:divBdr>
      <w:divsChild>
        <w:div w:id="1739940102">
          <w:marLeft w:val="0"/>
          <w:marRight w:val="0"/>
          <w:marTop w:val="0"/>
          <w:marBottom w:val="0"/>
          <w:divBdr>
            <w:top w:val="none" w:sz="0" w:space="0" w:color="auto"/>
            <w:left w:val="none" w:sz="0" w:space="0" w:color="auto"/>
            <w:bottom w:val="none" w:sz="0" w:space="0" w:color="auto"/>
            <w:right w:val="none" w:sz="0" w:space="0" w:color="auto"/>
          </w:divBdr>
          <w:divsChild>
            <w:div w:id="598298379">
              <w:marLeft w:val="0"/>
              <w:marRight w:val="0"/>
              <w:marTop w:val="0"/>
              <w:marBottom w:val="0"/>
              <w:divBdr>
                <w:top w:val="none" w:sz="0" w:space="0" w:color="auto"/>
                <w:left w:val="none" w:sz="0" w:space="0" w:color="auto"/>
                <w:bottom w:val="none" w:sz="0" w:space="0" w:color="auto"/>
                <w:right w:val="none" w:sz="0" w:space="0" w:color="auto"/>
              </w:divBdr>
              <w:divsChild>
                <w:div w:id="196958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1217">
      <w:bodyDiv w:val="1"/>
      <w:marLeft w:val="0"/>
      <w:marRight w:val="0"/>
      <w:marTop w:val="0"/>
      <w:marBottom w:val="0"/>
      <w:divBdr>
        <w:top w:val="none" w:sz="0" w:space="0" w:color="auto"/>
        <w:left w:val="none" w:sz="0" w:space="0" w:color="auto"/>
        <w:bottom w:val="none" w:sz="0" w:space="0" w:color="auto"/>
        <w:right w:val="none" w:sz="0" w:space="0" w:color="auto"/>
      </w:divBdr>
    </w:div>
    <w:div w:id="1381587053">
      <w:bodyDiv w:val="1"/>
      <w:marLeft w:val="0"/>
      <w:marRight w:val="0"/>
      <w:marTop w:val="0"/>
      <w:marBottom w:val="0"/>
      <w:divBdr>
        <w:top w:val="none" w:sz="0" w:space="0" w:color="auto"/>
        <w:left w:val="none" w:sz="0" w:space="0" w:color="auto"/>
        <w:bottom w:val="none" w:sz="0" w:space="0" w:color="auto"/>
        <w:right w:val="none" w:sz="0" w:space="0" w:color="auto"/>
      </w:divBdr>
    </w:div>
    <w:div w:id="1391072680">
      <w:bodyDiv w:val="1"/>
      <w:marLeft w:val="0"/>
      <w:marRight w:val="0"/>
      <w:marTop w:val="0"/>
      <w:marBottom w:val="0"/>
      <w:divBdr>
        <w:top w:val="none" w:sz="0" w:space="0" w:color="auto"/>
        <w:left w:val="none" w:sz="0" w:space="0" w:color="auto"/>
        <w:bottom w:val="none" w:sz="0" w:space="0" w:color="auto"/>
        <w:right w:val="none" w:sz="0" w:space="0" w:color="auto"/>
      </w:divBdr>
      <w:divsChild>
        <w:div w:id="1274553178">
          <w:marLeft w:val="0"/>
          <w:marRight w:val="0"/>
          <w:marTop w:val="0"/>
          <w:marBottom w:val="0"/>
          <w:divBdr>
            <w:top w:val="none" w:sz="0" w:space="0" w:color="auto"/>
            <w:left w:val="none" w:sz="0" w:space="0" w:color="auto"/>
            <w:bottom w:val="none" w:sz="0" w:space="0" w:color="auto"/>
            <w:right w:val="none" w:sz="0" w:space="0" w:color="auto"/>
          </w:divBdr>
          <w:divsChild>
            <w:div w:id="68887853">
              <w:marLeft w:val="0"/>
              <w:marRight w:val="0"/>
              <w:marTop w:val="0"/>
              <w:marBottom w:val="0"/>
              <w:divBdr>
                <w:top w:val="none" w:sz="0" w:space="0" w:color="auto"/>
                <w:left w:val="none" w:sz="0" w:space="0" w:color="auto"/>
                <w:bottom w:val="none" w:sz="0" w:space="0" w:color="auto"/>
                <w:right w:val="none" w:sz="0" w:space="0" w:color="auto"/>
              </w:divBdr>
              <w:divsChild>
                <w:div w:id="17930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96499">
      <w:bodyDiv w:val="1"/>
      <w:marLeft w:val="0"/>
      <w:marRight w:val="0"/>
      <w:marTop w:val="0"/>
      <w:marBottom w:val="0"/>
      <w:divBdr>
        <w:top w:val="none" w:sz="0" w:space="0" w:color="auto"/>
        <w:left w:val="none" w:sz="0" w:space="0" w:color="auto"/>
        <w:bottom w:val="none" w:sz="0" w:space="0" w:color="auto"/>
        <w:right w:val="none" w:sz="0" w:space="0" w:color="auto"/>
      </w:divBdr>
      <w:divsChild>
        <w:div w:id="1927036861">
          <w:marLeft w:val="0"/>
          <w:marRight w:val="0"/>
          <w:marTop w:val="0"/>
          <w:marBottom w:val="0"/>
          <w:divBdr>
            <w:top w:val="none" w:sz="0" w:space="0" w:color="auto"/>
            <w:left w:val="none" w:sz="0" w:space="0" w:color="auto"/>
            <w:bottom w:val="none" w:sz="0" w:space="0" w:color="auto"/>
            <w:right w:val="none" w:sz="0" w:space="0" w:color="auto"/>
          </w:divBdr>
          <w:divsChild>
            <w:div w:id="1410687403">
              <w:marLeft w:val="0"/>
              <w:marRight w:val="0"/>
              <w:marTop w:val="0"/>
              <w:marBottom w:val="0"/>
              <w:divBdr>
                <w:top w:val="none" w:sz="0" w:space="0" w:color="auto"/>
                <w:left w:val="none" w:sz="0" w:space="0" w:color="auto"/>
                <w:bottom w:val="none" w:sz="0" w:space="0" w:color="auto"/>
                <w:right w:val="none" w:sz="0" w:space="0" w:color="auto"/>
              </w:divBdr>
              <w:divsChild>
                <w:div w:id="66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2526">
      <w:bodyDiv w:val="1"/>
      <w:marLeft w:val="0"/>
      <w:marRight w:val="0"/>
      <w:marTop w:val="0"/>
      <w:marBottom w:val="0"/>
      <w:divBdr>
        <w:top w:val="none" w:sz="0" w:space="0" w:color="auto"/>
        <w:left w:val="none" w:sz="0" w:space="0" w:color="auto"/>
        <w:bottom w:val="none" w:sz="0" w:space="0" w:color="auto"/>
        <w:right w:val="none" w:sz="0" w:space="0" w:color="auto"/>
      </w:divBdr>
      <w:divsChild>
        <w:div w:id="836502200">
          <w:marLeft w:val="0"/>
          <w:marRight w:val="0"/>
          <w:marTop w:val="0"/>
          <w:marBottom w:val="0"/>
          <w:divBdr>
            <w:top w:val="none" w:sz="0" w:space="0" w:color="auto"/>
            <w:left w:val="none" w:sz="0" w:space="0" w:color="auto"/>
            <w:bottom w:val="none" w:sz="0" w:space="0" w:color="auto"/>
            <w:right w:val="none" w:sz="0" w:space="0" w:color="auto"/>
          </w:divBdr>
          <w:divsChild>
            <w:div w:id="437721261">
              <w:marLeft w:val="0"/>
              <w:marRight w:val="0"/>
              <w:marTop w:val="0"/>
              <w:marBottom w:val="0"/>
              <w:divBdr>
                <w:top w:val="none" w:sz="0" w:space="0" w:color="auto"/>
                <w:left w:val="none" w:sz="0" w:space="0" w:color="auto"/>
                <w:bottom w:val="none" w:sz="0" w:space="0" w:color="auto"/>
                <w:right w:val="none" w:sz="0" w:space="0" w:color="auto"/>
              </w:divBdr>
              <w:divsChild>
                <w:div w:id="18404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sChild>
        <w:div w:id="2110664082">
          <w:marLeft w:val="0"/>
          <w:marRight w:val="0"/>
          <w:marTop w:val="0"/>
          <w:marBottom w:val="0"/>
          <w:divBdr>
            <w:top w:val="none" w:sz="0" w:space="0" w:color="auto"/>
            <w:left w:val="none" w:sz="0" w:space="0" w:color="auto"/>
            <w:bottom w:val="none" w:sz="0" w:space="0" w:color="auto"/>
            <w:right w:val="none" w:sz="0" w:space="0" w:color="auto"/>
          </w:divBdr>
          <w:divsChild>
            <w:div w:id="316109011">
              <w:marLeft w:val="0"/>
              <w:marRight w:val="0"/>
              <w:marTop w:val="0"/>
              <w:marBottom w:val="0"/>
              <w:divBdr>
                <w:top w:val="none" w:sz="0" w:space="0" w:color="auto"/>
                <w:left w:val="none" w:sz="0" w:space="0" w:color="auto"/>
                <w:bottom w:val="none" w:sz="0" w:space="0" w:color="auto"/>
                <w:right w:val="none" w:sz="0" w:space="0" w:color="auto"/>
              </w:divBdr>
              <w:divsChild>
                <w:div w:id="137620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21830">
      <w:bodyDiv w:val="1"/>
      <w:marLeft w:val="0"/>
      <w:marRight w:val="0"/>
      <w:marTop w:val="0"/>
      <w:marBottom w:val="0"/>
      <w:divBdr>
        <w:top w:val="none" w:sz="0" w:space="0" w:color="auto"/>
        <w:left w:val="none" w:sz="0" w:space="0" w:color="auto"/>
        <w:bottom w:val="none" w:sz="0" w:space="0" w:color="auto"/>
        <w:right w:val="none" w:sz="0" w:space="0" w:color="auto"/>
      </w:divBdr>
      <w:divsChild>
        <w:div w:id="333802522">
          <w:marLeft w:val="0"/>
          <w:marRight w:val="0"/>
          <w:marTop w:val="0"/>
          <w:marBottom w:val="0"/>
          <w:divBdr>
            <w:top w:val="none" w:sz="0" w:space="0" w:color="auto"/>
            <w:left w:val="none" w:sz="0" w:space="0" w:color="auto"/>
            <w:bottom w:val="none" w:sz="0" w:space="0" w:color="auto"/>
            <w:right w:val="none" w:sz="0" w:space="0" w:color="auto"/>
          </w:divBdr>
          <w:divsChild>
            <w:div w:id="498035076">
              <w:marLeft w:val="0"/>
              <w:marRight w:val="0"/>
              <w:marTop w:val="0"/>
              <w:marBottom w:val="0"/>
              <w:divBdr>
                <w:top w:val="none" w:sz="0" w:space="0" w:color="auto"/>
                <w:left w:val="none" w:sz="0" w:space="0" w:color="auto"/>
                <w:bottom w:val="none" w:sz="0" w:space="0" w:color="auto"/>
                <w:right w:val="none" w:sz="0" w:space="0" w:color="auto"/>
              </w:divBdr>
              <w:divsChild>
                <w:div w:id="1187447709">
                  <w:marLeft w:val="0"/>
                  <w:marRight w:val="0"/>
                  <w:marTop w:val="0"/>
                  <w:marBottom w:val="0"/>
                  <w:divBdr>
                    <w:top w:val="none" w:sz="0" w:space="0" w:color="auto"/>
                    <w:left w:val="none" w:sz="0" w:space="0" w:color="auto"/>
                    <w:bottom w:val="none" w:sz="0" w:space="0" w:color="auto"/>
                    <w:right w:val="none" w:sz="0" w:space="0" w:color="auto"/>
                  </w:divBdr>
                  <w:divsChild>
                    <w:div w:id="159864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86301">
      <w:bodyDiv w:val="1"/>
      <w:marLeft w:val="0"/>
      <w:marRight w:val="0"/>
      <w:marTop w:val="0"/>
      <w:marBottom w:val="0"/>
      <w:divBdr>
        <w:top w:val="none" w:sz="0" w:space="0" w:color="auto"/>
        <w:left w:val="none" w:sz="0" w:space="0" w:color="auto"/>
        <w:bottom w:val="none" w:sz="0" w:space="0" w:color="auto"/>
        <w:right w:val="none" w:sz="0" w:space="0" w:color="auto"/>
      </w:divBdr>
      <w:divsChild>
        <w:div w:id="1996645472">
          <w:marLeft w:val="0"/>
          <w:marRight w:val="0"/>
          <w:marTop w:val="0"/>
          <w:marBottom w:val="0"/>
          <w:divBdr>
            <w:top w:val="none" w:sz="0" w:space="0" w:color="auto"/>
            <w:left w:val="none" w:sz="0" w:space="0" w:color="auto"/>
            <w:bottom w:val="none" w:sz="0" w:space="0" w:color="auto"/>
            <w:right w:val="none" w:sz="0" w:space="0" w:color="auto"/>
          </w:divBdr>
          <w:divsChild>
            <w:div w:id="1172573882">
              <w:marLeft w:val="0"/>
              <w:marRight w:val="0"/>
              <w:marTop w:val="0"/>
              <w:marBottom w:val="0"/>
              <w:divBdr>
                <w:top w:val="none" w:sz="0" w:space="0" w:color="auto"/>
                <w:left w:val="none" w:sz="0" w:space="0" w:color="auto"/>
                <w:bottom w:val="none" w:sz="0" w:space="0" w:color="auto"/>
                <w:right w:val="none" w:sz="0" w:space="0" w:color="auto"/>
              </w:divBdr>
              <w:divsChild>
                <w:div w:id="15904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515724">
      <w:bodyDiv w:val="1"/>
      <w:marLeft w:val="0"/>
      <w:marRight w:val="0"/>
      <w:marTop w:val="0"/>
      <w:marBottom w:val="0"/>
      <w:divBdr>
        <w:top w:val="none" w:sz="0" w:space="0" w:color="auto"/>
        <w:left w:val="none" w:sz="0" w:space="0" w:color="auto"/>
        <w:bottom w:val="none" w:sz="0" w:space="0" w:color="auto"/>
        <w:right w:val="none" w:sz="0" w:space="0" w:color="auto"/>
      </w:divBdr>
      <w:divsChild>
        <w:div w:id="680205353">
          <w:marLeft w:val="0"/>
          <w:marRight w:val="0"/>
          <w:marTop w:val="0"/>
          <w:marBottom w:val="0"/>
          <w:divBdr>
            <w:top w:val="none" w:sz="0" w:space="0" w:color="auto"/>
            <w:left w:val="none" w:sz="0" w:space="0" w:color="auto"/>
            <w:bottom w:val="none" w:sz="0" w:space="0" w:color="auto"/>
            <w:right w:val="none" w:sz="0" w:space="0" w:color="auto"/>
          </w:divBdr>
        </w:div>
      </w:divsChild>
    </w:div>
    <w:div w:id="1472359736">
      <w:bodyDiv w:val="1"/>
      <w:marLeft w:val="0"/>
      <w:marRight w:val="0"/>
      <w:marTop w:val="0"/>
      <w:marBottom w:val="0"/>
      <w:divBdr>
        <w:top w:val="none" w:sz="0" w:space="0" w:color="auto"/>
        <w:left w:val="none" w:sz="0" w:space="0" w:color="auto"/>
        <w:bottom w:val="none" w:sz="0" w:space="0" w:color="auto"/>
        <w:right w:val="none" w:sz="0" w:space="0" w:color="auto"/>
      </w:divBdr>
      <w:divsChild>
        <w:div w:id="1200437628">
          <w:marLeft w:val="0"/>
          <w:marRight w:val="0"/>
          <w:marTop w:val="0"/>
          <w:marBottom w:val="0"/>
          <w:divBdr>
            <w:top w:val="none" w:sz="0" w:space="0" w:color="auto"/>
            <w:left w:val="none" w:sz="0" w:space="0" w:color="auto"/>
            <w:bottom w:val="none" w:sz="0" w:space="0" w:color="auto"/>
            <w:right w:val="none" w:sz="0" w:space="0" w:color="auto"/>
          </w:divBdr>
          <w:divsChild>
            <w:div w:id="11801987">
              <w:marLeft w:val="0"/>
              <w:marRight w:val="0"/>
              <w:marTop w:val="0"/>
              <w:marBottom w:val="0"/>
              <w:divBdr>
                <w:top w:val="none" w:sz="0" w:space="0" w:color="auto"/>
                <w:left w:val="none" w:sz="0" w:space="0" w:color="auto"/>
                <w:bottom w:val="none" w:sz="0" w:space="0" w:color="auto"/>
                <w:right w:val="none" w:sz="0" w:space="0" w:color="auto"/>
              </w:divBdr>
              <w:divsChild>
                <w:div w:id="928929961">
                  <w:marLeft w:val="0"/>
                  <w:marRight w:val="0"/>
                  <w:marTop w:val="0"/>
                  <w:marBottom w:val="0"/>
                  <w:divBdr>
                    <w:top w:val="none" w:sz="0" w:space="0" w:color="auto"/>
                    <w:left w:val="none" w:sz="0" w:space="0" w:color="auto"/>
                    <w:bottom w:val="none" w:sz="0" w:space="0" w:color="auto"/>
                    <w:right w:val="none" w:sz="0" w:space="0" w:color="auto"/>
                  </w:divBdr>
                  <w:divsChild>
                    <w:div w:id="30042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76490">
      <w:bodyDiv w:val="1"/>
      <w:marLeft w:val="0"/>
      <w:marRight w:val="0"/>
      <w:marTop w:val="0"/>
      <w:marBottom w:val="0"/>
      <w:divBdr>
        <w:top w:val="none" w:sz="0" w:space="0" w:color="auto"/>
        <w:left w:val="none" w:sz="0" w:space="0" w:color="auto"/>
        <w:bottom w:val="none" w:sz="0" w:space="0" w:color="auto"/>
        <w:right w:val="none" w:sz="0" w:space="0" w:color="auto"/>
      </w:divBdr>
    </w:div>
    <w:div w:id="1527478896">
      <w:bodyDiv w:val="1"/>
      <w:marLeft w:val="0"/>
      <w:marRight w:val="0"/>
      <w:marTop w:val="0"/>
      <w:marBottom w:val="0"/>
      <w:divBdr>
        <w:top w:val="none" w:sz="0" w:space="0" w:color="auto"/>
        <w:left w:val="none" w:sz="0" w:space="0" w:color="auto"/>
        <w:bottom w:val="none" w:sz="0" w:space="0" w:color="auto"/>
        <w:right w:val="none" w:sz="0" w:space="0" w:color="auto"/>
      </w:divBdr>
      <w:divsChild>
        <w:div w:id="2098667207">
          <w:marLeft w:val="0"/>
          <w:marRight w:val="0"/>
          <w:marTop w:val="0"/>
          <w:marBottom w:val="0"/>
          <w:divBdr>
            <w:top w:val="none" w:sz="0" w:space="0" w:color="auto"/>
            <w:left w:val="none" w:sz="0" w:space="0" w:color="auto"/>
            <w:bottom w:val="none" w:sz="0" w:space="0" w:color="auto"/>
            <w:right w:val="none" w:sz="0" w:space="0" w:color="auto"/>
          </w:divBdr>
          <w:divsChild>
            <w:div w:id="192615969">
              <w:marLeft w:val="0"/>
              <w:marRight w:val="0"/>
              <w:marTop w:val="0"/>
              <w:marBottom w:val="0"/>
              <w:divBdr>
                <w:top w:val="none" w:sz="0" w:space="0" w:color="auto"/>
                <w:left w:val="none" w:sz="0" w:space="0" w:color="auto"/>
                <w:bottom w:val="none" w:sz="0" w:space="0" w:color="auto"/>
                <w:right w:val="none" w:sz="0" w:space="0" w:color="auto"/>
              </w:divBdr>
              <w:divsChild>
                <w:div w:id="32008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874278">
      <w:bodyDiv w:val="1"/>
      <w:marLeft w:val="0"/>
      <w:marRight w:val="0"/>
      <w:marTop w:val="0"/>
      <w:marBottom w:val="0"/>
      <w:divBdr>
        <w:top w:val="none" w:sz="0" w:space="0" w:color="auto"/>
        <w:left w:val="none" w:sz="0" w:space="0" w:color="auto"/>
        <w:bottom w:val="none" w:sz="0" w:space="0" w:color="auto"/>
        <w:right w:val="none" w:sz="0" w:space="0" w:color="auto"/>
      </w:divBdr>
    </w:div>
    <w:div w:id="1588077448">
      <w:bodyDiv w:val="1"/>
      <w:marLeft w:val="0"/>
      <w:marRight w:val="0"/>
      <w:marTop w:val="0"/>
      <w:marBottom w:val="0"/>
      <w:divBdr>
        <w:top w:val="none" w:sz="0" w:space="0" w:color="auto"/>
        <w:left w:val="none" w:sz="0" w:space="0" w:color="auto"/>
        <w:bottom w:val="none" w:sz="0" w:space="0" w:color="auto"/>
        <w:right w:val="none" w:sz="0" w:space="0" w:color="auto"/>
      </w:divBdr>
      <w:divsChild>
        <w:div w:id="1303466062">
          <w:marLeft w:val="0"/>
          <w:marRight w:val="0"/>
          <w:marTop w:val="0"/>
          <w:marBottom w:val="0"/>
          <w:divBdr>
            <w:top w:val="none" w:sz="0" w:space="0" w:color="auto"/>
            <w:left w:val="none" w:sz="0" w:space="0" w:color="auto"/>
            <w:bottom w:val="none" w:sz="0" w:space="0" w:color="auto"/>
            <w:right w:val="none" w:sz="0" w:space="0" w:color="auto"/>
          </w:divBdr>
          <w:divsChild>
            <w:div w:id="1929385597">
              <w:marLeft w:val="0"/>
              <w:marRight w:val="0"/>
              <w:marTop w:val="0"/>
              <w:marBottom w:val="0"/>
              <w:divBdr>
                <w:top w:val="none" w:sz="0" w:space="0" w:color="auto"/>
                <w:left w:val="none" w:sz="0" w:space="0" w:color="auto"/>
                <w:bottom w:val="none" w:sz="0" w:space="0" w:color="auto"/>
                <w:right w:val="none" w:sz="0" w:space="0" w:color="auto"/>
              </w:divBdr>
              <w:divsChild>
                <w:div w:id="1361860457">
                  <w:marLeft w:val="0"/>
                  <w:marRight w:val="0"/>
                  <w:marTop w:val="0"/>
                  <w:marBottom w:val="0"/>
                  <w:divBdr>
                    <w:top w:val="none" w:sz="0" w:space="0" w:color="auto"/>
                    <w:left w:val="none" w:sz="0" w:space="0" w:color="auto"/>
                    <w:bottom w:val="none" w:sz="0" w:space="0" w:color="auto"/>
                    <w:right w:val="none" w:sz="0" w:space="0" w:color="auto"/>
                  </w:divBdr>
                  <w:divsChild>
                    <w:div w:id="110522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325192">
      <w:bodyDiv w:val="1"/>
      <w:marLeft w:val="0"/>
      <w:marRight w:val="0"/>
      <w:marTop w:val="0"/>
      <w:marBottom w:val="0"/>
      <w:divBdr>
        <w:top w:val="none" w:sz="0" w:space="0" w:color="auto"/>
        <w:left w:val="none" w:sz="0" w:space="0" w:color="auto"/>
        <w:bottom w:val="none" w:sz="0" w:space="0" w:color="auto"/>
        <w:right w:val="none" w:sz="0" w:space="0" w:color="auto"/>
      </w:divBdr>
    </w:div>
    <w:div w:id="1727875215">
      <w:bodyDiv w:val="1"/>
      <w:marLeft w:val="0"/>
      <w:marRight w:val="0"/>
      <w:marTop w:val="0"/>
      <w:marBottom w:val="0"/>
      <w:divBdr>
        <w:top w:val="none" w:sz="0" w:space="0" w:color="auto"/>
        <w:left w:val="none" w:sz="0" w:space="0" w:color="auto"/>
        <w:bottom w:val="none" w:sz="0" w:space="0" w:color="auto"/>
        <w:right w:val="none" w:sz="0" w:space="0" w:color="auto"/>
      </w:divBdr>
      <w:divsChild>
        <w:div w:id="2014525510">
          <w:marLeft w:val="0"/>
          <w:marRight w:val="0"/>
          <w:marTop w:val="0"/>
          <w:marBottom w:val="0"/>
          <w:divBdr>
            <w:top w:val="none" w:sz="0" w:space="0" w:color="auto"/>
            <w:left w:val="none" w:sz="0" w:space="0" w:color="auto"/>
            <w:bottom w:val="none" w:sz="0" w:space="0" w:color="auto"/>
            <w:right w:val="none" w:sz="0" w:space="0" w:color="auto"/>
          </w:divBdr>
          <w:divsChild>
            <w:div w:id="767585264">
              <w:marLeft w:val="0"/>
              <w:marRight w:val="0"/>
              <w:marTop w:val="0"/>
              <w:marBottom w:val="0"/>
              <w:divBdr>
                <w:top w:val="none" w:sz="0" w:space="0" w:color="auto"/>
                <w:left w:val="none" w:sz="0" w:space="0" w:color="auto"/>
                <w:bottom w:val="none" w:sz="0" w:space="0" w:color="auto"/>
                <w:right w:val="none" w:sz="0" w:space="0" w:color="auto"/>
              </w:divBdr>
              <w:divsChild>
                <w:div w:id="48250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87239">
      <w:bodyDiv w:val="1"/>
      <w:marLeft w:val="0"/>
      <w:marRight w:val="0"/>
      <w:marTop w:val="0"/>
      <w:marBottom w:val="0"/>
      <w:divBdr>
        <w:top w:val="none" w:sz="0" w:space="0" w:color="auto"/>
        <w:left w:val="none" w:sz="0" w:space="0" w:color="auto"/>
        <w:bottom w:val="none" w:sz="0" w:space="0" w:color="auto"/>
        <w:right w:val="none" w:sz="0" w:space="0" w:color="auto"/>
      </w:divBdr>
      <w:divsChild>
        <w:div w:id="1133795907">
          <w:marLeft w:val="0"/>
          <w:marRight w:val="0"/>
          <w:marTop w:val="0"/>
          <w:marBottom w:val="0"/>
          <w:divBdr>
            <w:top w:val="none" w:sz="0" w:space="0" w:color="auto"/>
            <w:left w:val="none" w:sz="0" w:space="0" w:color="auto"/>
            <w:bottom w:val="none" w:sz="0" w:space="0" w:color="auto"/>
            <w:right w:val="none" w:sz="0" w:space="0" w:color="auto"/>
          </w:divBdr>
          <w:divsChild>
            <w:div w:id="721901993">
              <w:marLeft w:val="0"/>
              <w:marRight w:val="0"/>
              <w:marTop w:val="0"/>
              <w:marBottom w:val="0"/>
              <w:divBdr>
                <w:top w:val="none" w:sz="0" w:space="0" w:color="auto"/>
                <w:left w:val="none" w:sz="0" w:space="0" w:color="auto"/>
                <w:bottom w:val="none" w:sz="0" w:space="0" w:color="auto"/>
                <w:right w:val="none" w:sz="0" w:space="0" w:color="auto"/>
              </w:divBdr>
              <w:divsChild>
                <w:div w:id="58368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4029">
      <w:bodyDiv w:val="1"/>
      <w:marLeft w:val="0"/>
      <w:marRight w:val="0"/>
      <w:marTop w:val="0"/>
      <w:marBottom w:val="0"/>
      <w:divBdr>
        <w:top w:val="none" w:sz="0" w:space="0" w:color="auto"/>
        <w:left w:val="none" w:sz="0" w:space="0" w:color="auto"/>
        <w:bottom w:val="none" w:sz="0" w:space="0" w:color="auto"/>
        <w:right w:val="none" w:sz="0" w:space="0" w:color="auto"/>
      </w:divBdr>
      <w:divsChild>
        <w:div w:id="810168549">
          <w:marLeft w:val="0"/>
          <w:marRight w:val="0"/>
          <w:marTop w:val="0"/>
          <w:marBottom w:val="0"/>
          <w:divBdr>
            <w:top w:val="none" w:sz="0" w:space="0" w:color="auto"/>
            <w:left w:val="none" w:sz="0" w:space="0" w:color="auto"/>
            <w:bottom w:val="none" w:sz="0" w:space="0" w:color="auto"/>
            <w:right w:val="none" w:sz="0" w:space="0" w:color="auto"/>
          </w:divBdr>
          <w:divsChild>
            <w:div w:id="705521099">
              <w:marLeft w:val="0"/>
              <w:marRight w:val="0"/>
              <w:marTop w:val="0"/>
              <w:marBottom w:val="0"/>
              <w:divBdr>
                <w:top w:val="none" w:sz="0" w:space="0" w:color="auto"/>
                <w:left w:val="none" w:sz="0" w:space="0" w:color="auto"/>
                <w:bottom w:val="none" w:sz="0" w:space="0" w:color="auto"/>
                <w:right w:val="none" w:sz="0" w:space="0" w:color="auto"/>
              </w:divBdr>
              <w:divsChild>
                <w:div w:id="107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521652">
      <w:bodyDiv w:val="1"/>
      <w:marLeft w:val="0"/>
      <w:marRight w:val="0"/>
      <w:marTop w:val="0"/>
      <w:marBottom w:val="0"/>
      <w:divBdr>
        <w:top w:val="none" w:sz="0" w:space="0" w:color="auto"/>
        <w:left w:val="none" w:sz="0" w:space="0" w:color="auto"/>
        <w:bottom w:val="none" w:sz="0" w:space="0" w:color="auto"/>
        <w:right w:val="none" w:sz="0" w:space="0" w:color="auto"/>
      </w:divBdr>
      <w:divsChild>
        <w:div w:id="1474368910">
          <w:marLeft w:val="0"/>
          <w:marRight w:val="0"/>
          <w:marTop w:val="0"/>
          <w:marBottom w:val="0"/>
          <w:divBdr>
            <w:top w:val="none" w:sz="0" w:space="0" w:color="auto"/>
            <w:left w:val="none" w:sz="0" w:space="0" w:color="auto"/>
            <w:bottom w:val="none" w:sz="0" w:space="0" w:color="auto"/>
            <w:right w:val="none" w:sz="0" w:space="0" w:color="auto"/>
          </w:divBdr>
          <w:divsChild>
            <w:div w:id="1620333906">
              <w:marLeft w:val="0"/>
              <w:marRight w:val="0"/>
              <w:marTop w:val="0"/>
              <w:marBottom w:val="0"/>
              <w:divBdr>
                <w:top w:val="none" w:sz="0" w:space="0" w:color="auto"/>
                <w:left w:val="none" w:sz="0" w:space="0" w:color="auto"/>
                <w:bottom w:val="none" w:sz="0" w:space="0" w:color="auto"/>
                <w:right w:val="none" w:sz="0" w:space="0" w:color="auto"/>
              </w:divBdr>
              <w:divsChild>
                <w:div w:id="384987310">
                  <w:marLeft w:val="0"/>
                  <w:marRight w:val="0"/>
                  <w:marTop w:val="0"/>
                  <w:marBottom w:val="0"/>
                  <w:divBdr>
                    <w:top w:val="none" w:sz="0" w:space="0" w:color="auto"/>
                    <w:left w:val="none" w:sz="0" w:space="0" w:color="auto"/>
                    <w:bottom w:val="none" w:sz="0" w:space="0" w:color="auto"/>
                    <w:right w:val="none" w:sz="0" w:space="0" w:color="auto"/>
                  </w:divBdr>
                  <w:divsChild>
                    <w:div w:id="77833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256858">
      <w:bodyDiv w:val="1"/>
      <w:marLeft w:val="0"/>
      <w:marRight w:val="0"/>
      <w:marTop w:val="0"/>
      <w:marBottom w:val="0"/>
      <w:divBdr>
        <w:top w:val="none" w:sz="0" w:space="0" w:color="auto"/>
        <w:left w:val="none" w:sz="0" w:space="0" w:color="auto"/>
        <w:bottom w:val="none" w:sz="0" w:space="0" w:color="auto"/>
        <w:right w:val="none" w:sz="0" w:space="0" w:color="auto"/>
      </w:divBdr>
      <w:divsChild>
        <w:div w:id="1722047544">
          <w:marLeft w:val="0"/>
          <w:marRight w:val="0"/>
          <w:marTop w:val="0"/>
          <w:marBottom w:val="0"/>
          <w:divBdr>
            <w:top w:val="none" w:sz="0" w:space="0" w:color="auto"/>
            <w:left w:val="none" w:sz="0" w:space="0" w:color="auto"/>
            <w:bottom w:val="none" w:sz="0" w:space="0" w:color="auto"/>
            <w:right w:val="none" w:sz="0" w:space="0" w:color="auto"/>
          </w:divBdr>
          <w:divsChild>
            <w:div w:id="354578202">
              <w:marLeft w:val="0"/>
              <w:marRight w:val="0"/>
              <w:marTop w:val="0"/>
              <w:marBottom w:val="0"/>
              <w:divBdr>
                <w:top w:val="none" w:sz="0" w:space="0" w:color="auto"/>
                <w:left w:val="none" w:sz="0" w:space="0" w:color="auto"/>
                <w:bottom w:val="none" w:sz="0" w:space="0" w:color="auto"/>
                <w:right w:val="none" w:sz="0" w:space="0" w:color="auto"/>
              </w:divBdr>
              <w:divsChild>
                <w:div w:id="3805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5999">
      <w:bodyDiv w:val="1"/>
      <w:marLeft w:val="0"/>
      <w:marRight w:val="0"/>
      <w:marTop w:val="0"/>
      <w:marBottom w:val="0"/>
      <w:divBdr>
        <w:top w:val="none" w:sz="0" w:space="0" w:color="auto"/>
        <w:left w:val="none" w:sz="0" w:space="0" w:color="auto"/>
        <w:bottom w:val="none" w:sz="0" w:space="0" w:color="auto"/>
        <w:right w:val="none" w:sz="0" w:space="0" w:color="auto"/>
      </w:divBdr>
    </w:div>
    <w:div w:id="1832872304">
      <w:bodyDiv w:val="1"/>
      <w:marLeft w:val="0"/>
      <w:marRight w:val="0"/>
      <w:marTop w:val="0"/>
      <w:marBottom w:val="0"/>
      <w:divBdr>
        <w:top w:val="none" w:sz="0" w:space="0" w:color="auto"/>
        <w:left w:val="none" w:sz="0" w:space="0" w:color="auto"/>
        <w:bottom w:val="none" w:sz="0" w:space="0" w:color="auto"/>
        <w:right w:val="none" w:sz="0" w:space="0" w:color="auto"/>
      </w:divBdr>
      <w:divsChild>
        <w:div w:id="1123042545">
          <w:marLeft w:val="0"/>
          <w:marRight w:val="0"/>
          <w:marTop w:val="0"/>
          <w:marBottom w:val="0"/>
          <w:divBdr>
            <w:top w:val="none" w:sz="0" w:space="0" w:color="auto"/>
            <w:left w:val="none" w:sz="0" w:space="0" w:color="auto"/>
            <w:bottom w:val="none" w:sz="0" w:space="0" w:color="auto"/>
            <w:right w:val="none" w:sz="0" w:space="0" w:color="auto"/>
          </w:divBdr>
          <w:divsChild>
            <w:div w:id="862859232">
              <w:marLeft w:val="0"/>
              <w:marRight w:val="0"/>
              <w:marTop w:val="0"/>
              <w:marBottom w:val="0"/>
              <w:divBdr>
                <w:top w:val="none" w:sz="0" w:space="0" w:color="auto"/>
                <w:left w:val="none" w:sz="0" w:space="0" w:color="auto"/>
                <w:bottom w:val="none" w:sz="0" w:space="0" w:color="auto"/>
                <w:right w:val="none" w:sz="0" w:space="0" w:color="auto"/>
              </w:divBdr>
              <w:divsChild>
                <w:div w:id="16089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19144">
      <w:bodyDiv w:val="1"/>
      <w:marLeft w:val="0"/>
      <w:marRight w:val="0"/>
      <w:marTop w:val="0"/>
      <w:marBottom w:val="0"/>
      <w:divBdr>
        <w:top w:val="none" w:sz="0" w:space="0" w:color="auto"/>
        <w:left w:val="none" w:sz="0" w:space="0" w:color="auto"/>
        <w:bottom w:val="none" w:sz="0" w:space="0" w:color="auto"/>
        <w:right w:val="none" w:sz="0" w:space="0" w:color="auto"/>
      </w:divBdr>
    </w:div>
    <w:div w:id="1850632675">
      <w:bodyDiv w:val="1"/>
      <w:marLeft w:val="0"/>
      <w:marRight w:val="0"/>
      <w:marTop w:val="0"/>
      <w:marBottom w:val="0"/>
      <w:divBdr>
        <w:top w:val="none" w:sz="0" w:space="0" w:color="auto"/>
        <w:left w:val="none" w:sz="0" w:space="0" w:color="auto"/>
        <w:bottom w:val="none" w:sz="0" w:space="0" w:color="auto"/>
        <w:right w:val="none" w:sz="0" w:space="0" w:color="auto"/>
      </w:divBdr>
      <w:divsChild>
        <w:div w:id="1422532486">
          <w:marLeft w:val="0"/>
          <w:marRight w:val="0"/>
          <w:marTop w:val="0"/>
          <w:marBottom w:val="0"/>
          <w:divBdr>
            <w:top w:val="none" w:sz="0" w:space="0" w:color="auto"/>
            <w:left w:val="none" w:sz="0" w:space="0" w:color="auto"/>
            <w:bottom w:val="none" w:sz="0" w:space="0" w:color="auto"/>
            <w:right w:val="none" w:sz="0" w:space="0" w:color="auto"/>
          </w:divBdr>
          <w:divsChild>
            <w:div w:id="1237327376">
              <w:marLeft w:val="0"/>
              <w:marRight w:val="0"/>
              <w:marTop w:val="0"/>
              <w:marBottom w:val="0"/>
              <w:divBdr>
                <w:top w:val="none" w:sz="0" w:space="0" w:color="auto"/>
                <w:left w:val="none" w:sz="0" w:space="0" w:color="auto"/>
                <w:bottom w:val="none" w:sz="0" w:space="0" w:color="auto"/>
                <w:right w:val="none" w:sz="0" w:space="0" w:color="auto"/>
              </w:divBdr>
              <w:divsChild>
                <w:div w:id="112901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641628">
      <w:bodyDiv w:val="1"/>
      <w:marLeft w:val="0"/>
      <w:marRight w:val="0"/>
      <w:marTop w:val="0"/>
      <w:marBottom w:val="0"/>
      <w:divBdr>
        <w:top w:val="none" w:sz="0" w:space="0" w:color="auto"/>
        <w:left w:val="none" w:sz="0" w:space="0" w:color="auto"/>
        <w:bottom w:val="none" w:sz="0" w:space="0" w:color="auto"/>
        <w:right w:val="none" w:sz="0" w:space="0" w:color="auto"/>
      </w:divBdr>
      <w:divsChild>
        <w:div w:id="1197306827">
          <w:marLeft w:val="0"/>
          <w:marRight w:val="0"/>
          <w:marTop w:val="0"/>
          <w:marBottom w:val="0"/>
          <w:divBdr>
            <w:top w:val="none" w:sz="0" w:space="0" w:color="auto"/>
            <w:left w:val="none" w:sz="0" w:space="0" w:color="auto"/>
            <w:bottom w:val="none" w:sz="0" w:space="0" w:color="auto"/>
            <w:right w:val="none" w:sz="0" w:space="0" w:color="auto"/>
          </w:divBdr>
          <w:divsChild>
            <w:div w:id="2009164692">
              <w:marLeft w:val="0"/>
              <w:marRight w:val="0"/>
              <w:marTop w:val="0"/>
              <w:marBottom w:val="0"/>
              <w:divBdr>
                <w:top w:val="none" w:sz="0" w:space="0" w:color="auto"/>
                <w:left w:val="none" w:sz="0" w:space="0" w:color="auto"/>
                <w:bottom w:val="none" w:sz="0" w:space="0" w:color="auto"/>
                <w:right w:val="none" w:sz="0" w:space="0" w:color="auto"/>
              </w:divBdr>
              <w:divsChild>
                <w:div w:id="3038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142283">
      <w:bodyDiv w:val="1"/>
      <w:marLeft w:val="0"/>
      <w:marRight w:val="0"/>
      <w:marTop w:val="0"/>
      <w:marBottom w:val="0"/>
      <w:divBdr>
        <w:top w:val="none" w:sz="0" w:space="0" w:color="auto"/>
        <w:left w:val="none" w:sz="0" w:space="0" w:color="auto"/>
        <w:bottom w:val="none" w:sz="0" w:space="0" w:color="auto"/>
        <w:right w:val="none" w:sz="0" w:space="0" w:color="auto"/>
      </w:divBdr>
      <w:divsChild>
        <w:div w:id="1285893286">
          <w:marLeft w:val="0"/>
          <w:marRight w:val="0"/>
          <w:marTop w:val="0"/>
          <w:marBottom w:val="0"/>
          <w:divBdr>
            <w:top w:val="none" w:sz="0" w:space="0" w:color="auto"/>
            <w:left w:val="none" w:sz="0" w:space="0" w:color="auto"/>
            <w:bottom w:val="none" w:sz="0" w:space="0" w:color="auto"/>
            <w:right w:val="none" w:sz="0" w:space="0" w:color="auto"/>
          </w:divBdr>
          <w:divsChild>
            <w:div w:id="592201805">
              <w:marLeft w:val="0"/>
              <w:marRight w:val="0"/>
              <w:marTop w:val="0"/>
              <w:marBottom w:val="0"/>
              <w:divBdr>
                <w:top w:val="none" w:sz="0" w:space="0" w:color="auto"/>
                <w:left w:val="none" w:sz="0" w:space="0" w:color="auto"/>
                <w:bottom w:val="none" w:sz="0" w:space="0" w:color="auto"/>
                <w:right w:val="none" w:sz="0" w:space="0" w:color="auto"/>
              </w:divBdr>
              <w:divsChild>
                <w:div w:id="67292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0641">
      <w:bodyDiv w:val="1"/>
      <w:marLeft w:val="0"/>
      <w:marRight w:val="0"/>
      <w:marTop w:val="0"/>
      <w:marBottom w:val="0"/>
      <w:divBdr>
        <w:top w:val="none" w:sz="0" w:space="0" w:color="auto"/>
        <w:left w:val="none" w:sz="0" w:space="0" w:color="auto"/>
        <w:bottom w:val="none" w:sz="0" w:space="0" w:color="auto"/>
        <w:right w:val="none" w:sz="0" w:space="0" w:color="auto"/>
      </w:divBdr>
    </w:div>
    <w:div w:id="1938977100">
      <w:bodyDiv w:val="1"/>
      <w:marLeft w:val="0"/>
      <w:marRight w:val="0"/>
      <w:marTop w:val="0"/>
      <w:marBottom w:val="0"/>
      <w:divBdr>
        <w:top w:val="none" w:sz="0" w:space="0" w:color="auto"/>
        <w:left w:val="none" w:sz="0" w:space="0" w:color="auto"/>
        <w:bottom w:val="none" w:sz="0" w:space="0" w:color="auto"/>
        <w:right w:val="none" w:sz="0" w:space="0" w:color="auto"/>
      </w:divBdr>
    </w:div>
    <w:div w:id="1979606831">
      <w:bodyDiv w:val="1"/>
      <w:marLeft w:val="0"/>
      <w:marRight w:val="0"/>
      <w:marTop w:val="0"/>
      <w:marBottom w:val="0"/>
      <w:divBdr>
        <w:top w:val="none" w:sz="0" w:space="0" w:color="auto"/>
        <w:left w:val="none" w:sz="0" w:space="0" w:color="auto"/>
        <w:bottom w:val="none" w:sz="0" w:space="0" w:color="auto"/>
        <w:right w:val="none" w:sz="0" w:space="0" w:color="auto"/>
      </w:divBdr>
    </w:div>
    <w:div w:id="1980650901">
      <w:bodyDiv w:val="1"/>
      <w:marLeft w:val="0"/>
      <w:marRight w:val="0"/>
      <w:marTop w:val="0"/>
      <w:marBottom w:val="0"/>
      <w:divBdr>
        <w:top w:val="none" w:sz="0" w:space="0" w:color="auto"/>
        <w:left w:val="none" w:sz="0" w:space="0" w:color="auto"/>
        <w:bottom w:val="none" w:sz="0" w:space="0" w:color="auto"/>
        <w:right w:val="none" w:sz="0" w:space="0" w:color="auto"/>
      </w:divBdr>
    </w:div>
    <w:div w:id="2005082961">
      <w:bodyDiv w:val="1"/>
      <w:marLeft w:val="0"/>
      <w:marRight w:val="0"/>
      <w:marTop w:val="0"/>
      <w:marBottom w:val="0"/>
      <w:divBdr>
        <w:top w:val="none" w:sz="0" w:space="0" w:color="auto"/>
        <w:left w:val="none" w:sz="0" w:space="0" w:color="auto"/>
        <w:bottom w:val="none" w:sz="0" w:space="0" w:color="auto"/>
        <w:right w:val="none" w:sz="0" w:space="0" w:color="auto"/>
      </w:divBdr>
    </w:div>
    <w:div w:id="2006400492">
      <w:bodyDiv w:val="1"/>
      <w:marLeft w:val="0"/>
      <w:marRight w:val="0"/>
      <w:marTop w:val="0"/>
      <w:marBottom w:val="0"/>
      <w:divBdr>
        <w:top w:val="none" w:sz="0" w:space="0" w:color="auto"/>
        <w:left w:val="none" w:sz="0" w:space="0" w:color="auto"/>
        <w:bottom w:val="none" w:sz="0" w:space="0" w:color="auto"/>
        <w:right w:val="none" w:sz="0" w:space="0" w:color="auto"/>
      </w:divBdr>
      <w:divsChild>
        <w:div w:id="1187673683">
          <w:marLeft w:val="0"/>
          <w:marRight w:val="0"/>
          <w:marTop w:val="0"/>
          <w:marBottom w:val="0"/>
          <w:divBdr>
            <w:top w:val="none" w:sz="0" w:space="0" w:color="auto"/>
            <w:left w:val="none" w:sz="0" w:space="0" w:color="auto"/>
            <w:bottom w:val="none" w:sz="0" w:space="0" w:color="auto"/>
            <w:right w:val="none" w:sz="0" w:space="0" w:color="auto"/>
          </w:divBdr>
          <w:divsChild>
            <w:div w:id="1951430803">
              <w:marLeft w:val="0"/>
              <w:marRight w:val="0"/>
              <w:marTop w:val="0"/>
              <w:marBottom w:val="0"/>
              <w:divBdr>
                <w:top w:val="none" w:sz="0" w:space="0" w:color="auto"/>
                <w:left w:val="none" w:sz="0" w:space="0" w:color="auto"/>
                <w:bottom w:val="none" w:sz="0" w:space="0" w:color="auto"/>
                <w:right w:val="none" w:sz="0" w:space="0" w:color="auto"/>
              </w:divBdr>
              <w:divsChild>
                <w:div w:id="1574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02438">
      <w:bodyDiv w:val="1"/>
      <w:marLeft w:val="0"/>
      <w:marRight w:val="0"/>
      <w:marTop w:val="0"/>
      <w:marBottom w:val="0"/>
      <w:divBdr>
        <w:top w:val="none" w:sz="0" w:space="0" w:color="auto"/>
        <w:left w:val="none" w:sz="0" w:space="0" w:color="auto"/>
        <w:bottom w:val="none" w:sz="0" w:space="0" w:color="auto"/>
        <w:right w:val="none" w:sz="0" w:space="0" w:color="auto"/>
      </w:divBdr>
      <w:divsChild>
        <w:div w:id="591354718">
          <w:marLeft w:val="547"/>
          <w:marRight w:val="0"/>
          <w:marTop w:val="0"/>
          <w:marBottom w:val="0"/>
          <w:divBdr>
            <w:top w:val="none" w:sz="0" w:space="0" w:color="auto"/>
            <w:left w:val="none" w:sz="0" w:space="0" w:color="auto"/>
            <w:bottom w:val="none" w:sz="0" w:space="0" w:color="auto"/>
            <w:right w:val="none" w:sz="0" w:space="0" w:color="auto"/>
          </w:divBdr>
        </w:div>
        <w:div w:id="1430734434">
          <w:marLeft w:val="547"/>
          <w:marRight w:val="0"/>
          <w:marTop w:val="0"/>
          <w:marBottom w:val="0"/>
          <w:divBdr>
            <w:top w:val="none" w:sz="0" w:space="0" w:color="auto"/>
            <w:left w:val="none" w:sz="0" w:space="0" w:color="auto"/>
            <w:bottom w:val="none" w:sz="0" w:space="0" w:color="auto"/>
            <w:right w:val="none" w:sz="0" w:space="0" w:color="auto"/>
          </w:divBdr>
        </w:div>
        <w:div w:id="1175072274">
          <w:marLeft w:val="547"/>
          <w:marRight w:val="0"/>
          <w:marTop w:val="0"/>
          <w:marBottom w:val="0"/>
          <w:divBdr>
            <w:top w:val="none" w:sz="0" w:space="0" w:color="auto"/>
            <w:left w:val="none" w:sz="0" w:space="0" w:color="auto"/>
            <w:bottom w:val="none" w:sz="0" w:space="0" w:color="auto"/>
            <w:right w:val="none" w:sz="0" w:space="0" w:color="auto"/>
          </w:divBdr>
        </w:div>
      </w:divsChild>
    </w:div>
    <w:div w:id="2015377023">
      <w:bodyDiv w:val="1"/>
      <w:marLeft w:val="0"/>
      <w:marRight w:val="0"/>
      <w:marTop w:val="0"/>
      <w:marBottom w:val="0"/>
      <w:divBdr>
        <w:top w:val="none" w:sz="0" w:space="0" w:color="auto"/>
        <w:left w:val="none" w:sz="0" w:space="0" w:color="auto"/>
        <w:bottom w:val="none" w:sz="0" w:space="0" w:color="auto"/>
        <w:right w:val="none" w:sz="0" w:space="0" w:color="auto"/>
      </w:divBdr>
      <w:divsChild>
        <w:div w:id="1410539335">
          <w:marLeft w:val="0"/>
          <w:marRight w:val="0"/>
          <w:marTop w:val="0"/>
          <w:marBottom w:val="0"/>
          <w:divBdr>
            <w:top w:val="none" w:sz="0" w:space="0" w:color="auto"/>
            <w:left w:val="none" w:sz="0" w:space="0" w:color="auto"/>
            <w:bottom w:val="none" w:sz="0" w:space="0" w:color="auto"/>
            <w:right w:val="none" w:sz="0" w:space="0" w:color="auto"/>
          </w:divBdr>
          <w:divsChild>
            <w:div w:id="844592649">
              <w:marLeft w:val="0"/>
              <w:marRight w:val="0"/>
              <w:marTop w:val="0"/>
              <w:marBottom w:val="0"/>
              <w:divBdr>
                <w:top w:val="none" w:sz="0" w:space="0" w:color="auto"/>
                <w:left w:val="none" w:sz="0" w:space="0" w:color="auto"/>
                <w:bottom w:val="none" w:sz="0" w:space="0" w:color="auto"/>
                <w:right w:val="none" w:sz="0" w:space="0" w:color="auto"/>
              </w:divBdr>
              <w:divsChild>
                <w:div w:id="9175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35130">
      <w:bodyDiv w:val="1"/>
      <w:marLeft w:val="0"/>
      <w:marRight w:val="0"/>
      <w:marTop w:val="0"/>
      <w:marBottom w:val="0"/>
      <w:divBdr>
        <w:top w:val="none" w:sz="0" w:space="0" w:color="auto"/>
        <w:left w:val="none" w:sz="0" w:space="0" w:color="auto"/>
        <w:bottom w:val="none" w:sz="0" w:space="0" w:color="auto"/>
        <w:right w:val="none" w:sz="0" w:space="0" w:color="auto"/>
      </w:divBdr>
    </w:div>
    <w:div w:id="2024627402">
      <w:bodyDiv w:val="1"/>
      <w:marLeft w:val="0"/>
      <w:marRight w:val="0"/>
      <w:marTop w:val="0"/>
      <w:marBottom w:val="0"/>
      <w:divBdr>
        <w:top w:val="none" w:sz="0" w:space="0" w:color="auto"/>
        <w:left w:val="none" w:sz="0" w:space="0" w:color="auto"/>
        <w:bottom w:val="none" w:sz="0" w:space="0" w:color="auto"/>
        <w:right w:val="none" w:sz="0" w:space="0" w:color="auto"/>
      </w:divBdr>
      <w:divsChild>
        <w:div w:id="1326317704">
          <w:marLeft w:val="0"/>
          <w:marRight w:val="0"/>
          <w:marTop w:val="0"/>
          <w:marBottom w:val="0"/>
          <w:divBdr>
            <w:top w:val="none" w:sz="0" w:space="0" w:color="auto"/>
            <w:left w:val="none" w:sz="0" w:space="0" w:color="auto"/>
            <w:bottom w:val="none" w:sz="0" w:space="0" w:color="auto"/>
            <w:right w:val="none" w:sz="0" w:space="0" w:color="auto"/>
          </w:divBdr>
          <w:divsChild>
            <w:div w:id="801533228">
              <w:marLeft w:val="0"/>
              <w:marRight w:val="0"/>
              <w:marTop w:val="0"/>
              <w:marBottom w:val="0"/>
              <w:divBdr>
                <w:top w:val="none" w:sz="0" w:space="0" w:color="auto"/>
                <w:left w:val="none" w:sz="0" w:space="0" w:color="auto"/>
                <w:bottom w:val="none" w:sz="0" w:space="0" w:color="auto"/>
                <w:right w:val="none" w:sz="0" w:space="0" w:color="auto"/>
              </w:divBdr>
              <w:divsChild>
                <w:div w:id="18560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52762">
      <w:bodyDiv w:val="1"/>
      <w:marLeft w:val="0"/>
      <w:marRight w:val="0"/>
      <w:marTop w:val="0"/>
      <w:marBottom w:val="0"/>
      <w:divBdr>
        <w:top w:val="none" w:sz="0" w:space="0" w:color="auto"/>
        <w:left w:val="none" w:sz="0" w:space="0" w:color="auto"/>
        <w:bottom w:val="none" w:sz="0" w:space="0" w:color="auto"/>
        <w:right w:val="none" w:sz="0" w:space="0" w:color="auto"/>
      </w:divBdr>
      <w:divsChild>
        <w:div w:id="1135638046">
          <w:marLeft w:val="0"/>
          <w:marRight w:val="0"/>
          <w:marTop w:val="0"/>
          <w:marBottom w:val="0"/>
          <w:divBdr>
            <w:top w:val="none" w:sz="0" w:space="0" w:color="auto"/>
            <w:left w:val="none" w:sz="0" w:space="0" w:color="auto"/>
            <w:bottom w:val="none" w:sz="0" w:space="0" w:color="auto"/>
            <w:right w:val="none" w:sz="0" w:space="0" w:color="auto"/>
          </w:divBdr>
          <w:divsChild>
            <w:div w:id="338629341">
              <w:marLeft w:val="0"/>
              <w:marRight w:val="0"/>
              <w:marTop w:val="0"/>
              <w:marBottom w:val="0"/>
              <w:divBdr>
                <w:top w:val="none" w:sz="0" w:space="0" w:color="auto"/>
                <w:left w:val="none" w:sz="0" w:space="0" w:color="auto"/>
                <w:bottom w:val="none" w:sz="0" w:space="0" w:color="auto"/>
                <w:right w:val="none" w:sz="0" w:space="0" w:color="auto"/>
              </w:divBdr>
              <w:divsChild>
                <w:div w:id="159817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007249">
      <w:bodyDiv w:val="1"/>
      <w:marLeft w:val="0"/>
      <w:marRight w:val="0"/>
      <w:marTop w:val="0"/>
      <w:marBottom w:val="0"/>
      <w:divBdr>
        <w:top w:val="none" w:sz="0" w:space="0" w:color="auto"/>
        <w:left w:val="none" w:sz="0" w:space="0" w:color="auto"/>
        <w:bottom w:val="none" w:sz="0" w:space="0" w:color="auto"/>
        <w:right w:val="none" w:sz="0" w:space="0" w:color="auto"/>
      </w:divBdr>
    </w:div>
    <w:div w:id="2124377553">
      <w:bodyDiv w:val="1"/>
      <w:marLeft w:val="0"/>
      <w:marRight w:val="0"/>
      <w:marTop w:val="0"/>
      <w:marBottom w:val="0"/>
      <w:divBdr>
        <w:top w:val="none" w:sz="0" w:space="0" w:color="auto"/>
        <w:left w:val="none" w:sz="0" w:space="0" w:color="auto"/>
        <w:bottom w:val="none" w:sz="0" w:space="0" w:color="auto"/>
        <w:right w:val="none" w:sz="0" w:space="0" w:color="auto"/>
      </w:divBdr>
      <w:divsChild>
        <w:div w:id="1369450856">
          <w:marLeft w:val="0"/>
          <w:marRight w:val="0"/>
          <w:marTop w:val="0"/>
          <w:marBottom w:val="0"/>
          <w:divBdr>
            <w:top w:val="none" w:sz="0" w:space="0" w:color="auto"/>
            <w:left w:val="none" w:sz="0" w:space="0" w:color="auto"/>
            <w:bottom w:val="none" w:sz="0" w:space="0" w:color="auto"/>
            <w:right w:val="none" w:sz="0" w:space="0" w:color="auto"/>
          </w:divBdr>
          <w:divsChild>
            <w:div w:id="593827867">
              <w:marLeft w:val="0"/>
              <w:marRight w:val="0"/>
              <w:marTop w:val="0"/>
              <w:marBottom w:val="0"/>
              <w:divBdr>
                <w:top w:val="none" w:sz="0" w:space="0" w:color="auto"/>
                <w:left w:val="none" w:sz="0" w:space="0" w:color="auto"/>
                <w:bottom w:val="none" w:sz="0" w:space="0" w:color="auto"/>
                <w:right w:val="none" w:sz="0" w:space="0" w:color="auto"/>
              </w:divBdr>
              <w:divsChild>
                <w:div w:id="5148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25156">
      <w:bodyDiv w:val="1"/>
      <w:marLeft w:val="0"/>
      <w:marRight w:val="0"/>
      <w:marTop w:val="0"/>
      <w:marBottom w:val="0"/>
      <w:divBdr>
        <w:top w:val="none" w:sz="0" w:space="0" w:color="auto"/>
        <w:left w:val="none" w:sz="0" w:space="0" w:color="auto"/>
        <w:bottom w:val="none" w:sz="0" w:space="0" w:color="auto"/>
        <w:right w:val="none" w:sz="0" w:space="0" w:color="auto"/>
      </w:divBdr>
      <w:divsChild>
        <w:div w:id="1342001905">
          <w:marLeft w:val="0"/>
          <w:marRight w:val="0"/>
          <w:marTop w:val="0"/>
          <w:marBottom w:val="0"/>
          <w:divBdr>
            <w:top w:val="none" w:sz="0" w:space="0" w:color="auto"/>
            <w:left w:val="none" w:sz="0" w:space="0" w:color="auto"/>
            <w:bottom w:val="none" w:sz="0" w:space="0" w:color="auto"/>
            <w:right w:val="none" w:sz="0" w:space="0" w:color="auto"/>
          </w:divBdr>
          <w:divsChild>
            <w:div w:id="994142057">
              <w:marLeft w:val="0"/>
              <w:marRight w:val="0"/>
              <w:marTop w:val="0"/>
              <w:marBottom w:val="0"/>
              <w:divBdr>
                <w:top w:val="none" w:sz="0" w:space="0" w:color="auto"/>
                <w:left w:val="none" w:sz="0" w:space="0" w:color="auto"/>
                <w:bottom w:val="none" w:sz="0" w:space="0" w:color="auto"/>
                <w:right w:val="none" w:sz="0" w:space="0" w:color="auto"/>
              </w:divBdr>
              <w:divsChild>
                <w:div w:id="18094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e.basilicata.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5DD85-9F07-4230-93EC-087FA795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7765</Words>
  <Characters>44266</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Claps Giuseppina</dc:creator>
  <cp:lastModifiedBy>Silvana Possidente</cp:lastModifiedBy>
  <cp:revision>2</cp:revision>
  <cp:lastPrinted>2018-07-30T09:46:00Z</cp:lastPrinted>
  <dcterms:created xsi:type="dcterms:W3CDTF">2021-09-14T09:17:00Z</dcterms:created>
  <dcterms:modified xsi:type="dcterms:W3CDTF">2021-09-14T09:17:00Z</dcterms:modified>
</cp:coreProperties>
</file>